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94609" w14:textId="50BBE013" w:rsidR="001478E6" w:rsidRPr="00CA741D" w:rsidRDefault="001478E6" w:rsidP="008558B9">
      <w:pPr>
        <w:ind w:left="708" w:hanging="708"/>
        <w:jc w:val="center"/>
        <w:rPr>
          <w:b/>
          <w:bCs/>
        </w:rPr>
      </w:pPr>
      <w:r w:rsidRPr="06E4DF5E">
        <w:rPr>
          <w:b/>
          <w:bCs/>
        </w:rPr>
        <w:t xml:space="preserve">P.O.  </w:t>
      </w:r>
      <w:r w:rsidR="00CC6033">
        <w:rPr>
          <w:b/>
          <w:bCs/>
        </w:rPr>
        <w:t>3.11</w:t>
      </w:r>
      <w:r w:rsidR="00CC6033" w:rsidRPr="06E4DF5E">
        <w:rPr>
          <w:b/>
          <w:bCs/>
        </w:rPr>
        <w:t xml:space="preserve"> </w:t>
      </w:r>
      <w:r w:rsidR="00CD526B" w:rsidRPr="06E4DF5E">
        <w:rPr>
          <w:b/>
          <w:bCs/>
        </w:rPr>
        <w:t xml:space="preserve">Sistema de </w:t>
      </w:r>
      <w:r w:rsidR="001B2BEF">
        <w:rPr>
          <w:b/>
          <w:bCs/>
        </w:rPr>
        <w:t xml:space="preserve">reducción automática </w:t>
      </w:r>
      <w:r w:rsidR="0085501A">
        <w:rPr>
          <w:b/>
          <w:bCs/>
        </w:rPr>
        <w:t xml:space="preserve">de potencia </w:t>
      </w:r>
      <w:r w:rsidR="00CD526B" w:rsidRPr="06E4DF5E">
        <w:rPr>
          <w:b/>
          <w:bCs/>
        </w:rPr>
        <w:t xml:space="preserve">de </w:t>
      </w:r>
      <w:r w:rsidR="007926A9">
        <w:rPr>
          <w:b/>
          <w:bCs/>
        </w:rPr>
        <w:t xml:space="preserve">las </w:t>
      </w:r>
      <w:r w:rsidR="00E21450">
        <w:rPr>
          <w:b/>
          <w:bCs/>
        </w:rPr>
        <w:t>instalaciones de producción</w:t>
      </w:r>
      <w:ins w:id="0" w:author="Red Eléctrica" w:date="2022-10-25T16:00:00Z">
        <w:r w:rsidR="00815089">
          <w:rPr>
            <w:b/>
            <w:bCs/>
          </w:rPr>
          <w:t>,</w:t>
        </w:r>
        <w:r w:rsidR="00E21450">
          <w:rPr>
            <w:b/>
            <w:bCs/>
          </w:rPr>
          <w:t xml:space="preserve"> instalaciones</w:t>
        </w:r>
        <w:r w:rsidR="4DA26992" w:rsidRPr="06E4DF5E">
          <w:rPr>
            <w:b/>
            <w:bCs/>
          </w:rPr>
          <w:t xml:space="preserve"> de</w:t>
        </w:r>
        <w:r w:rsidR="00E21450">
          <w:rPr>
            <w:b/>
            <w:bCs/>
          </w:rPr>
          <w:t xml:space="preserve"> bombeo</w:t>
        </w:r>
        <w:r w:rsidR="00815089">
          <w:rPr>
            <w:b/>
            <w:bCs/>
          </w:rPr>
          <w:t xml:space="preserve">, </w:t>
        </w:r>
        <w:r w:rsidR="00B5005B">
          <w:rPr>
            <w:b/>
            <w:bCs/>
          </w:rPr>
          <w:t xml:space="preserve">instalaciones de </w:t>
        </w:r>
        <w:r w:rsidR="00815089">
          <w:rPr>
            <w:b/>
            <w:bCs/>
          </w:rPr>
          <w:t>almacenamiento</w:t>
        </w:r>
      </w:ins>
      <w:r w:rsidR="00815089">
        <w:rPr>
          <w:b/>
          <w:bCs/>
        </w:rPr>
        <w:t xml:space="preserve"> </w:t>
      </w:r>
      <w:r w:rsidR="00B5005B">
        <w:rPr>
          <w:b/>
          <w:bCs/>
        </w:rPr>
        <w:t>e instalaciones de</w:t>
      </w:r>
      <w:r w:rsidR="00815089">
        <w:rPr>
          <w:b/>
          <w:bCs/>
        </w:rPr>
        <w:t xml:space="preserve"> </w:t>
      </w:r>
      <w:del w:id="1" w:author="Red Eléctrica" w:date="2022-10-25T16:00:00Z">
        <w:r w:rsidR="00E21450">
          <w:rPr>
            <w:b/>
            <w:bCs/>
          </w:rPr>
          <w:delText>bombeo</w:delText>
        </w:r>
      </w:del>
      <w:ins w:id="2" w:author="Red Eléctrica" w:date="2022-10-25T16:00:00Z">
        <w:r w:rsidR="00815089">
          <w:rPr>
            <w:b/>
            <w:bCs/>
          </w:rPr>
          <w:t>demanda</w:t>
        </w:r>
      </w:ins>
    </w:p>
    <w:p w14:paraId="0D6C2B52" w14:textId="77777777" w:rsidR="00FC1E49" w:rsidRDefault="00FC1E49" w:rsidP="00CA741D"/>
    <w:p w14:paraId="2D0829D8" w14:textId="0D0FC86F" w:rsidR="001478E6" w:rsidRDefault="00E5284A" w:rsidP="00C71072">
      <w:pPr>
        <w:pStyle w:val="Ttulo1"/>
        <w:ind w:left="360" w:hanging="360"/>
      </w:pPr>
      <w:r>
        <w:t>Objeto</w:t>
      </w:r>
      <w:r w:rsidR="009C343C">
        <w:t>.</w:t>
      </w:r>
    </w:p>
    <w:p w14:paraId="11F89CD3" w14:textId="529015E3" w:rsidR="00E5284A" w:rsidRPr="00CA741D" w:rsidRDefault="00CD526B" w:rsidP="00CA741D">
      <w:pPr>
        <w:rPr>
          <w:rStyle w:val="normaltextrun"/>
        </w:rPr>
      </w:pPr>
      <w:r w:rsidRPr="0C62F049">
        <w:rPr>
          <w:rStyle w:val="normaltextrun"/>
        </w:rPr>
        <w:t>El objeto de este procedimiento es es</w:t>
      </w:r>
      <w:r w:rsidR="005E430B" w:rsidRPr="0C62F049">
        <w:rPr>
          <w:rStyle w:val="normaltextrun"/>
        </w:rPr>
        <w:t>tablecer los criterios generales</w:t>
      </w:r>
      <w:r w:rsidR="00DE4617" w:rsidRPr="0C62F049">
        <w:rPr>
          <w:rStyle w:val="normaltextrun"/>
        </w:rPr>
        <w:t xml:space="preserve"> y especificaciones</w:t>
      </w:r>
      <w:r w:rsidR="00875F92" w:rsidRPr="0C62F049">
        <w:rPr>
          <w:rStyle w:val="normaltextrun"/>
        </w:rPr>
        <w:t xml:space="preserve"> del </w:t>
      </w:r>
      <w:r w:rsidRPr="0C62F049">
        <w:rPr>
          <w:rStyle w:val="normaltextrun"/>
        </w:rPr>
        <w:t xml:space="preserve">sistema de </w:t>
      </w:r>
      <w:r w:rsidR="0085501A" w:rsidRPr="0C62F049">
        <w:rPr>
          <w:rStyle w:val="normaltextrun"/>
        </w:rPr>
        <w:t>reducción</w:t>
      </w:r>
      <w:r w:rsidR="0085501A" w:rsidRPr="00271FC4">
        <w:rPr>
          <w:rStyle w:val="normaltextrun"/>
        </w:rPr>
        <w:t xml:space="preserve"> automática de potencia de</w:t>
      </w:r>
      <w:r w:rsidR="007926A9" w:rsidRPr="00271FC4">
        <w:rPr>
          <w:rStyle w:val="normaltextrun"/>
        </w:rPr>
        <w:t xml:space="preserve"> las</w:t>
      </w:r>
      <w:r w:rsidR="000A2F3F" w:rsidRPr="00271FC4">
        <w:rPr>
          <w:rStyle w:val="normaltextrun"/>
        </w:rPr>
        <w:t xml:space="preserve"> </w:t>
      </w:r>
      <w:r w:rsidR="001A1376" w:rsidRPr="00271FC4">
        <w:rPr>
          <w:rStyle w:val="normaltextrun"/>
        </w:rPr>
        <w:t>instalaciones de producción</w:t>
      </w:r>
      <w:ins w:id="3" w:author="Red Eléctrica" w:date="2022-10-25T16:00:00Z">
        <w:r w:rsidR="00DC71D3">
          <w:t>,</w:t>
        </w:r>
        <w:r w:rsidR="001A1376" w:rsidRPr="0C62F049">
          <w:rPr>
            <w:rStyle w:val="normaltextrun"/>
          </w:rPr>
          <w:t xml:space="preserve"> instalaciones de bombeo</w:t>
        </w:r>
        <w:r w:rsidR="00DC71D3" w:rsidRPr="00DC71D3">
          <w:t xml:space="preserve">, </w:t>
        </w:r>
        <w:r w:rsidR="005370F8">
          <w:t xml:space="preserve">instalaciones de </w:t>
        </w:r>
        <w:r w:rsidR="00DC71D3" w:rsidRPr="00DC71D3">
          <w:t>almacenamiento</w:t>
        </w:r>
      </w:ins>
      <w:r w:rsidR="00DC71D3" w:rsidRPr="00CD45BB">
        <w:t xml:space="preserve"> </w:t>
      </w:r>
      <w:r w:rsidR="005370F8" w:rsidRPr="00CD45BB">
        <w:t>e instalaciones de</w:t>
      </w:r>
      <w:r w:rsidR="00DC71D3" w:rsidRPr="00CD45BB">
        <w:t xml:space="preserve"> </w:t>
      </w:r>
      <w:del w:id="4" w:author="Red Eléctrica" w:date="2022-10-25T16:00:00Z">
        <w:r w:rsidR="001A1376" w:rsidRPr="0C62F049">
          <w:rPr>
            <w:rStyle w:val="normaltextrun"/>
          </w:rPr>
          <w:delText>bombeo</w:delText>
        </w:r>
      </w:del>
      <w:ins w:id="5" w:author="Red Eléctrica" w:date="2022-10-25T16:00:00Z">
        <w:r w:rsidR="00DC71D3" w:rsidRPr="00DC71D3">
          <w:t>demanda</w:t>
        </w:r>
      </w:ins>
      <w:r w:rsidR="00435941" w:rsidRPr="0C62F049">
        <w:rPr>
          <w:rStyle w:val="normaltextrun"/>
        </w:rPr>
        <w:t xml:space="preserve"> </w:t>
      </w:r>
      <w:r w:rsidR="00435941">
        <w:rPr>
          <w:rStyle w:val="normaltextrun"/>
        </w:rPr>
        <w:t>conectadas al Sistema Eléctrico Peninsular</w:t>
      </w:r>
      <w:r w:rsidR="00CA1AC5" w:rsidRPr="0C62F049">
        <w:rPr>
          <w:rStyle w:val="normaltextrun"/>
        </w:rPr>
        <w:t xml:space="preserve"> </w:t>
      </w:r>
      <w:r w:rsidR="000A2F3F" w:rsidRPr="0C62F049">
        <w:rPr>
          <w:rStyle w:val="normaltextrun"/>
        </w:rPr>
        <w:t>a través</w:t>
      </w:r>
      <w:r w:rsidRPr="0C62F049">
        <w:rPr>
          <w:rStyle w:val="normaltextrun"/>
        </w:rPr>
        <w:t xml:space="preserve"> de los enlaces establecidos entre el </w:t>
      </w:r>
      <w:r w:rsidR="0076748B" w:rsidRPr="0C62F049">
        <w:rPr>
          <w:rStyle w:val="normaltextrun"/>
        </w:rPr>
        <w:t xml:space="preserve">centro de control del </w:t>
      </w:r>
      <w:r w:rsidRPr="0C62F049">
        <w:rPr>
          <w:rStyle w:val="normaltextrun"/>
        </w:rPr>
        <w:t>O</w:t>
      </w:r>
      <w:r w:rsidR="000579CC" w:rsidRPr="0C62F049">
        <w:rPr>
          <w:rStyle w:val="normaltextrun"/>
        </w:rPr>
        <w:t xml:space="preserve">perador del </w:t>
      </w:r>
      <w:r w:rsidRPr="0C62F049">
        <w:rPr>
          <w:rStyle w:val="normaltextrun"/>
        </w:rPr>
        <w:t>S</w:t>
      </w:r>
      <w:r w:rsidR="000579CC" w:rsidRPr="0C62F049">
        <w:rPr>
          <w:rStyle w:val="normaltextrun"/>
        </w:rPr>
        <w:t>istema</w:t>
      </w:r>
      <w:r w:rsidRPr="0C62F049">
        <w:rPr>
          <w:rStyle w:val="normaltextrun"/>
        </w:rPr>
        <w:t xml:space="preserve"> y los centros de control de generación y demanda</w:t>
      </w:r>
      <w:r w:rsidR="00CA1AC5">
        <w:rPr>
          <w:rStyle w:val="normaltextrun"/>
        </w:rPr>
        <w:t xml:space="preserve"> </w:t>
      </w:r>
      <w:r w:rsidR="00AF6C84">
        <w:rPr>
          <w:rStyle w:val="normaltextrun"/>
        </w:rPr>
        <w:t xml:space="preserve">por medio de </w:t>
      </w:r>
      <w:r w:rsidR="00AF6C84" w:rsidRPr="0C62F049">
        <w:rPr>
          <w:rStyle w:val="normaltextrun"/>
        </w:rPr>
        <w:t>los cuales estas instalaciones</w:t>
      </w:r>
      <w:r w:rsidR="00AF6C84">
        <w:rPr>
          <w:rStyle w:val="normaltextrun"/>
        </w:rPr>
        <w:t xml:space="preserve"> intercambian</w:t>
      </w:r>
      <w:r w:rsidR="00AF6C84" w:rsidRPr="0C62F049">
        <w:rPr>
          <w:rStyle w:val="normaltextrun"/>
        </w:rPr>
        <w:t xml:space="preserve"> información en tiempo real </w:t>
      </w:r>
      <w:r w:rsidR="00AF6C84">
        <w:rPr>
          <w:rStyle w:val="normaltextrun"/>
        </w:rPr>
        <w:t>con e</w:t>
      </w:r>
      <w:r w:rsidR="00AF6C84" w:rsidRPr="0C62F049">
        <w:rPr>
          <w:rStyle w:val="normaltextrun"/>
        </w:rPr>
        <w:t>l OS</w:t>
      </w:r>
      <w:r w:rsidRPr="0C62F049">
        <w:rPr>
          <w:rStyle w:val="normaltextrun"/>
        </w:rPr>
        <w:t>.</w:t>
      </w:r>
    </w:p>
    <w:p w14:paraId="2154530E" w14:textId="6FA2D176" w:rsidR="00821073" w:rsidRPr="00CA741D" w:rsidRDefault="00821073" w:rsidP="00C71072">
      <w:pPr>
        <w:pStyle w:val="Ttulo1"/>
        <w:ind w:left="360" w:hanging="360"/>
      </w:pPr>
      <w:r>
        <w:t>Ámbito de aplicación</w:t>
      </w:r>
      <w:r w:rsidR="009C343C">
        <w:t>.</w:t>
      </w:r>
    </w:p>
    <w:p w14:paraId="4035CA6F" w14:textId="406274B6" w:rsidR="0016065F" w:rsidRDefault="00821073" w:rsidP="00CA741D">
      <w:r w:rsidRPr="0052391A">
        <w:t>E</w:t>
      </w:r>
      <w:r w:rsidR="00574E39">
        <w:t>ste</w:t>
      </w:r>
      <w:r w:rsidRPr="0052391A">
        <w:t xml:space="preserve"> procedimiento de operación es de aplicación a</w:t>
      </w:r>
      <w:r w:rsidR="0016065F">
        <w:t>:</w:t>
      </w:r>
    </w:p>
    <w:p w14:paraId="1C243BB7" w14:textId="4C1E8115" w:rsidR="00574E39" w:rsidRDefault="00574E39" w:rsidP="008E2C34">
      <w:pPr>
        <w:pStyle w:val="TextoBolo"/>
        <w:numPr>
          <w:ilvl w:val="0"/>
          <w:numId w:val="20"/>
        </w:numPr>
      </w:pPr>
      <w:r w:rsidRPr="00CA741D">
        <w:t>El Operador del Sistema (OS).</w:t>
      </w:r>
    </w:p>
    <w:p w14:paraId="06D7BBF4" w14:textId="45FCEDDF" w:rsidR="00D703D6" w:rsidRDefault="00FD3668" w:rsidP="008E2C34">
      <w:pPr>
        <w:pStyle w:val="TextoBolo"/>
        <w:numPr>
          <w:ilvl w:val="0"/>
          <w:numId w:val="20"/>
        </w:numPr>
      </w:pPr>
      <w:r>
        <w:t>Los g</w:t>
      </w:r>
      <w:r w:rsidR="00D703D6">
        <w:t>estores de la red de distribución (GRD)</w:t>
      </w:r>
      <w:r>
        <w:t xml:space="preserve">, por aquellas instalaciones conectadas a su </w:t>
      </w:r>
      <w:r w:rsidRPr="00FD62F4">
        <w:t>red o a su red observable</w:t>
      </w:r>
      <w:r w:rsidR="00AF6C84">
        <w:t xml:space="preserve">, sujeto a la </w:t>
      </w:r>
      <w:r w:rsidR="00E3562F">
        <w:t xml:space="preserve">aprobación de la red observable del GRD que se determinará según lo establecido en </w:t>
      </w:r>
      <w:r w:rsidR="00AF6C84">
        <w:t>la normativa para la implementación nacional del artículo 40.5 del Reglamento (UE) 2017/1485</w:t>
      </w:r>
      <w:r w:rsidR="00D703D6" w:rsidRPr="00FD62F4">
        <w:t>.</w:t>
      </w:r>
    </w:p>
    <w:p w14:paraId="70441C24" w14:textId="7CA48F43" w:rsidR="0048514F" w:rsidRPr="0028184D" w:rsidRDefault="78C638B8" w:rsidP="008E2C34">
      <w:pPr>
        <w:pStyle w:val="TextoBolo"/>
        <w:numPr>
          <w:ilvl w:val="0"/>
          <w:numId w:val="20"/>
        </w:numPr>
      </w:pPr>
      <w:r w:rsidRPr="0028184D">
        <w:t>Las i</w:t>
      </w:r>
      <w:r w:rsidR="5F52A2D2" w:rsidRPr="0028184D">
        <w:t>nstalaciones de producción</w:t>
      </w:r>
      <w:del w:id="6" w:author="Red Eléctrica" w:date="2022-10-25T16:00:00Z">
        <w:r w:rsidR="000579CC" w:rsidRPr="0028184D">
          <w:delText xml:space="preserve"> e instalaciones de </w:delText>
        </w:r>
        <w:r w:rsidR="001A3CD0" w:rsidRPr="0028184D">
          <w:delText>bombeo</w:delText>
        </w:r>
      </w:del>
      <w:ins w:id="7" w:author="Red Eléctrica" w:date="2022-10-25T16:00:00Z">
        <w:r w:rsidR="006278CF">
          <w:t>,</w:t>
        </w:r>
        <w:r w:rsidR="000579CC" w:rsidRPr="0028184D">
          <w:t xml:space="preserve"> instalaciones de </w:t>
        </w:r>
        <w:r w:rsidR="001A3CD0" w:rsidRPr="0028184D">
          <w:t>bombeo</w:t>
        </w:r>
        <w:r w:rsidR="006278CF" w:rsidRPr="006278CF">
          <w:t xml:space="preserve">, </w:t>
        </w:r>
        <w:r w:rsidR="005370F8">
          <w:t xml:space="preserve">instalaciones de </w:t>
        </w:r>
        <w:r w:rsidR="006278CF" w:rsidRPr="006278CF">
          <w:t>almacenamiento</w:t>
        </w:r>
        <w:r w:rsidR="005370F8">
          <w:t>,</w:t>
        </w:r>
        <w:r w:rsidR="002A0C2C">
          <w:t xml:space="preserve"> incluyendo las</w:t>
        </w:r>
        <w:r w:rsidR="005370F8">
          <w:t xml:space="preserve"> instalaciones híbridas,</w:t>
        </w:r>
        <w:r w:rsidR="002C1ECE">
          <w:t xml:space="preserve"> </w:t>
        </w:r>
        <w:r w:rsidR="005370F8">
          <w:t>e instalaciones de</w:t>
        </w:r>
        <w:r w:rsidR="006278CF" w:rsidRPr="006278CF">
          <w:t xml:space="preserve"> demanda</w:t>
        </w:r>
        <w:r w:rsidR="00762B63" w:rsidRPr="0028184D">
          <w:t xml:space="preserve"> </w:t>
        </w:r>
        <w:r w:rsidR="00996259">
          <w:t>(</w:t>
        </w:r>
        <w:r w:rsidR="00B5005B">
          <w:t xml:space="preserve">de aquí </w:t>
        </w:r>
        <w:r w:rsidR="00996259">
          <w:t>en adelante “instalaciones”)</w:t>
        </w:r>
      </w:ins>
      <w:r w:rsidR="00996259">
        <w:t xml:space="preserve"> </w:t>
      </w:r>
      <w:r w:rsidR="00AF6C84" w:rsidRPr="0028184D">
        <w:t xml:space="preserve">conectadas al Sistema Eléctrico Peninsular que formen parte de una unidad física con localización eléctrica específica, conforme a los criterios de organización de las unidades físicas establecidos en el </w:t>
      </w:r>
      <w:r w:rsidR="00AF6C84" w:rsidRPr="00B5005B">
        <w:t>Anexo II del P.O. 3.1</w:t>
      </w:r>
      <w:r w:rsidR="00E3562F" w:rsidRPr="00B5005B">
        <w:t>,</w:t>
      </w:r>
      <w:r w:rsidR="00AF6C84" w:rsidRPr="0028184D">
        <w:t xml:space="preserve"> y</w:t>
      </w:r>
      <w:r w:rsidR="00982727">
        <w:t xml:space="preserve"> </w:t>
      </w:r>
      <w:r w:rsidR="14462789" w:rsidRPr="0028184D">
        <w:t>que</w:t>
      </w:r>
      <w:r w:rsidR="65BFF88C" w:rsidRPr="0028184D">
        <w:t xml:space="preserve"> </w:t>
      </w:r>
      <w:r w:rsidR="4046652A" w:rsidRPr="0028184D">
        <w:t>participen</w:t>
      </w:r>
      <w:r w:rsidR="14462789" w:rsidRPr="0028184D">
        <w:t xml:space="preserve"> de manera voluntaria</w:t>
      </w:r>
      <w:r w:rsidR="65BFF88C" w:rsidRPr="0028184D">
        <w:t xml:space="preserve"> </w:t>
      </w:r>
      <w:r w:rsidR="14462789" w:rsidRPr="0028184D">
        <w:t xml:space="preserve">en el sistema </w:t>
      </w:r>
      <w:r w:rsidR="0085501A" w:rsidRPr="0028184D">
        <w:t xml:space="preserve">de reducción automática de potencia </w:t>
      </w:r>
      <w:r w:rsidR="14462789" w:rsidRPr="0028184D">
        <w:t>recogi</w:t>
      </w:r>
      <w:r w:rsidR="45C19C7A" w:rsidRPr="0028184D">
        <w:t>do en el presente procedimiento</w:t>
      </w:r>
      <w:r w:rsidR="009A2CFA" w:rsidRPr="0028184D">
        <w:t xml:space="preserve">, incluso si </w:t>
      </w:r>
      <w:r w:rsidR="00AF6C84" w:rsidRPr="0028184D">
        <w:t xml:space="preserve">ya </w:t>
      </w:r>
      <w:r w:rsidR="009A2CFA" w:rsidRPr="0028184D">
        <w:t>dispusieran de un sistema de teledisparo operativo.</w:t>
      </w:r>
    </w:p>
    <w:p w14:paraId="78A8F6AB" w14:textId="722B2DF1" w:rsidR="00146EA7" w:rsidRDefault="00146EA7" w:rsidP="008E2C34">
      <w:pPr>
        <w:pStyle w:val="TextoBolo"/>
        <w:numPr>
          <w:ilvl w:val="0"/>
          <w:numId w:val="20"/>
        </w:numPr>
      </w:pPr>
      <w:r>
        <w:t>Los centros de control</w:t>
      </w:r>
      <w:ins w:id="8" w:author="Red Eléctrica" w:date="2022-10-25T16:00:00Z">
        <w:r>
          <w:t xml:space="preserve"> </w:t>
        </w:r>
        <w:r w:rsidR="00492B21">
          <w:t>de generación y demanda</w:t>
        </w:r>
      </w:ins>
      <w:r w:rsidR="00492B21">
        <w:t xml:space="preserve"> </w:t>
      </w:r>
      <w:r>
        <w:t xml:space="preserve">habilitados para el intercambio de información en tiempo real con el OS </w:t>
      </w:r>
      <w:r w:rsidR="00AF6C84">
        <w:t xml:space="preserve">por medio de los cuales </w:t>
      </w:r>
      <w:r>
        <w:t>las instalaciones a las que sea de aplicación el presente procedimiento</w:t>
      </w:r>
      <w:r w:rsidR="00AF6C84">
        <w:t xml:space="preserve"> intercambian información en tiempo real con el OS</w:t>
      </w:r>
      <w:r>
        <w:t>.</w:t>
      </w:r>
    </w:p>
    <w:p w14:paraId="416C4717" w14:textId="77777777" w:rsidR="0028184D" w:rsidRPr="0028184D" w:rsidRDefault="0028184D" w:rsidP="0028184D">
      <w:pPr>
        <w:pStyle w:val="Ttulo1"/>
        <w:ind w:left="360" w:hanging="360"/>
      </w:pPr>
      <w:r w:rsidRPr="0028184D">
        <w:t>Definiciones.</w:t>
      </w:r>
    </w:p>
    <w:p w14:paraId="5018E976" w14:textId="77777777" w:rsidR="0028184D" w:rsidRPr="0028184D" w:rsidRDefault="0028184D" w:rsidP="0028184D">
      <w:pPr>
        <w:rPr>
          <w:del w:id="9" w:author="Red Eléctrica" w:date="2022-10-25T16:00:00Z"/>
          <w:rStyle w:val="normaltextrun"/>
        </w:rPr>
      </w:pPr>
      <w:del w:id="10" w:author="Red Eléctrica" w:date="2022-10-25T16:00:00Z">
        <w:r w:rsidRPr="0028184D">
          <w:rPr>
            <w:rStyle w:val="normaltextrun"/>
          </w:rPr>
          <w:delText>Instalación: A efectos de este procedimiento, cada clave diferenciada del correspondiente Registro administrativo de instalaciones de producción de energía eléctrica.</w:delText>
        </w:r>
      </w:del>
    </w:p>
    <w:p w14:paraId="2440791F" w14:textId="77777777" w:rsidR="0028184D" w:rsidRDefault="0028184D" w:rsidP="0028184D">
      <w:pPr>
        <w:rPr>
          <w:ins w:id="11" w:author="Red Eléctrica" w:date="2022-10-25T16:00:00Z"/>
        </w:rPr>
      </w:pPr>
      <w:r w:rsidRPr="0028184D">
        <w:t>Señales de rol: Señales emitidas por el OS por las que se establece qué Centro de Control del OS emitirá las señales relacionadas con el sistema de reducción automática de potencia que deberá seguir la instalación participante en el mismo.</w:t>
      </w:r>
    </w:p>
    <w:p w14:paraId="72BAF8FF" w14:textId="39846E15" w:rsidR="00365789" w:rsidRDefault="00365789" w:rsidP="0028184D">
      <w:r>
        <w:t>Bastidor de la instalación: Equipo de control existente en la instalación, más próximo al elemento ejecutor, en el que se reciben, emiten y registran las órdenes de reducción de potencia</w:t>
      </w:r>
      <w:r w:rsidR="006705EB">
        <w:t>.</w:t>
      </w:r>
    </w:p>
    <w:p w14:paraId="45057D1B" w14:textId="7ADE5409" w:rsidR="00F97752" w:rsidRDefault="00F97752" w:rsidP="00C71072">
      <w:pPr>
        <w:pStyle w:val="Ttulo1"/>
        <w:ind w:left="360" w:hanging="360"/>
      </w:pPr>
      <w:r>
        <w:t>Responsabilidades</w:t>
      </w:r>
      <w:r w:rsidR="008E19D6">
        <w:t>.</w:t>
      </w:r>
    </w:p>
    <w:p w14:paraId="7E9D546A" w14:textId="1790BAFE" w:rsidR="00F97752" w:rsidRDefault="00AF36CF" w:rsidP="1898FA81">
      <w:r>
        <w:lastRenderedPageBreak/>
        <w:t xml:space="preserve">Los </w:t>
      </w:r>
      <w:r w:rsidR="0086182C">
        <w:t>titulares o representantes</w:t>
      </w:r>
      <w:r>
        <w:t xml:space="preserve"> de las</w:t>
      </w:r>
      <w:r w:rsidR="07308894" w:rsidRPr="0CEBF9F5">
        <w:t xml:space="preserve"> instalaciones que participen en el sistema </w:t>
      </w:r>
      <w:r w:rsidR="0085501A">
        <w:t xml:space="preserve">de reducción automática de potencia </w:t>
      </w:r>
      <w:r w:rsidR="07308894" w:rsidRPr="0CEBF9F5">
        <w:t>a través de los enlaces de comunicaciones establecidos entre el</w:t>
      </w:r>
      <w:r w:rsidR="000B54E1">
        <w:t xml:space="preserve"> centro de control del</w:t>
      </w:r>
      <w:r w:rsidR="07308894" w:rsidRPr="0CEBF9F5">
        <w:t xml:space="preserve"> OS y los centros de control de generación y demanda</w:t>
      </w:r>
      <w:r w:rsidR="00765461">
        <w:t xml:space="preserve"> o los centros de </w:t>
      </w:r>
      <w:r w:rsidR="00C17549">
        <w:t xml:space="preserve">control de los GRD, en aquellos casos en los </w:t>
      </w:r>
      <w:r w:rsidR="004F2B2D">
        <w:t>que la instalación intercambi</w:t>
      </w:r>
      <w:r w:rsidR="00F56E54">
        <w:t>e</w:t>
      </w:r>
      <w:r w:rsidR="00D162FE">
        <w:t xml:space="preserve"> </w:t>
      </w:r>
      <w:r w:rsidR="0028184D" w:rsidRPr="0C62F049">
        <w:rPr>
          <w:rStyle w:val="normaltextrun"/>
        </w:rPr>
        <w:t xml:space="preserve"> información en tiempo real </w:t>
      </w:r>
      <w:r w:rsidR="0028184D">
        <w:rPr>
          <w:rStyle w:val="normaltextrun"/>
        </w:rPr>
        <w:t>con e</w:t>
      </w:r>
      <w:r w:rsidR="0028184D" w:rsidRPr="0C62F049">
        <w:rPr>
          <w:rStyle w:val="normaltextrun"/>
        </w:rPr>
        <w:t>l OS</w:t>
      </w:r>
      <w:r w:rsidR="0003787C">
        <w:rPr>
          <w:rStyle w:val="normaltextrun"/>
        </w:rPr>
        <w:t xml:space="preserve"> a través de los mismos</w:t>
      </w:r>
      <w:r w:rsidR="5103E2BC" w:rsidRPr="0CEBF9F5">
        <w:t>,</w:t>
      </w:r>
      <w:r w:rsidR="0C3E092F" w:rsidRPr="0CEBF9F5">
        <w:t xml:space="preserve"> </w:t>
      </w:r>
      <w:r w:rsidR="07308894" w:rsidRPr="0CEBF9F5">
        <w:t>serán l</w:t>
      </w:r>
      <w:r>
        <w:t>o</w:t>
      </w:r>
      <w:r w:rsidR="07308894" w:rsidRPr="0CEBF9F5">
        <w:t xml:space="preserve">s responsables de proveer los sistemas y </w:t>
      </w:r>
      <w:r w:rsidR="0565C661" w:rsidRPr="0CEBF9F5">
        <w:t>mecanismos</w:t>
      </w:r>
      <w:r w:rsidR="07308894" w:rsidRPr="0CEBF9F5">
        <w:t xml:space="preserve"> necesarios para </w:t>
      </w:r>
      <w:r w:rsidR="0028184D" w:rsidRPr="0CEBF9F5">
        <w:t>su participación</w:t>
      </w:r>
      <w:r w:rsidR="0028184D">
        <w:t xml:space="preserve"> en </w:t>
      </w:r>
      <w:r w:rsidR="000D54B2">
        <w:t>este</w:t>
      </w:r>
      <w:r w:rsidR="07308894" w:rsidRPr="0CEBF9F5">
        <w:t xml:space="preserve"> sistema, así como </w:t>
      </w:r>
      <w:r w:rsidR="0C3E092F" w:rsidRPr="0CEBF9F5">
        <w:t xml:space="preserve">de </w:t>
      </w:r>
      <w:r w:rsidR="07308894" w:rsidRPr="0CEBF9F5">
        <w:t xml:space="preserve">hacerse cargo de </w:t>
      </w:r>
      <w:r w:rsidR="0C3E092F" w:rsidRPr="0CEBF9F5">
        <w:t xml:space="preserve">los </w:t>
      </w:r>
      <w:r w:rsidR="07308894" w:rsidRPr="0CEBF9F5">
        <w:t>costes</w:t>
      </w:r>
      <w:r w:rsidR="0C3E092F" w:rsidRPr="0CEBF9F5">
        <w:t xml:space="preserve"> asociados</w:t>
      </w:r>
      <w:r>
        <w:t xml:space="preserve"> al mismo.</w:t>
      </w:r>
    </w:p>
    <w:p w14:paraId="6C6A2037" w14:textId="66C131E6" w:rsidR="0028184D" w:rsidRDefault="00AF36CF" w:rsidP="0028184D">
      <w:r>
        <w:t xml:space="preserve">Los </w:t>
      </w:r>
      <w:r w:rsidR="0086182C">
        <w:t>titulares o representantes</w:t>
      </w:r>
      <w:r>
        <w:t xml:space="preserve"> de las </w:t>
      </w:r>
      <w:r w:rsidR="42B31785">
        <w:t>ins</w:t>
      </w:r>
      <w:r w:rsidR="6D0124BD">
        <w:t xml:space="preserve">talaciones que </w:t>
      </w:r>
      <w:r>
        <w:t>re</w:t>
      </w:r>
      <w:r w:rsidR="00E2733A">
        <w:t xml:space="preserve">quieran participar </w:t>
      </w:r>
      <w:r w:rsidR="42B31785">
        <w:t xml:space="preserve">en el sistema </w:t>
      </w:r>
      <w:r w:rsidR="0085501A">
        <w:t xml:space="preserve">de reducción automática de potencia </w:t>
      </w:r>
      <w:r w:rsidR="0028184D">
        <w:t xml:space="preserve">de manera voluntaria </w:t>
      </w:r>
      <w:r w:rsidR="42B31785">
        <w:t>deber</w:t>
      </w:r>
      <w:r w:rsidR="31114B2C" w:rsidRPr="369F3918">
        <w:rPr>
          <w:rFonts w:eastAsia="Arial"/>
        </w:rPr>
        <w:t xml:space="preserve">án </w:t>
      </w:r>
      <w:r w:rsidR="6D0124BD">
        <w:t>ponerse en contacto con el</w:t>
      </w:r>
      <w:r w:rsidR="0C1EA950">
        <w:t xml:space="preserve"> OS</w:t>
      </w:r>
      <w:r w:rsidR="641AC330">
        <w:t xml:space="preserve"> a través de</w:t>
      </w:r>
      <w:r w:rsidR="003B2DB9">
        <w:t>l</w:t>
      </w:r>
      <w:r w:rsidR="0096436B">
        <w:t xml:space="preserve"> </w:t>
      </w:r>
      <w:r w:rsidR="641AC330">
        <w:t xml:space="preserve">centro de control </w:t>
      </w:r>
      <w:r w:rsidR="0028184D">
        <w:t xml:space="preserve">de generación y demanda </w:t>
      </w:r>
      <w:r w:rsidR="651679AE">
        <w:t>por medio</w:t>
      </w:r>
      <w:r w:rsidR="0028184D">
        <w:t xml:space="preserve"> del cual remiten sus telemedidas al OS, </w:t>
      </w:r>
      <w:del w:id="12" w:author="Red Eléctrica" w:date="2022-10-25T16:00:00Z">
        <w:r w:rsidR="0028184D">
          <w:delText>para comunicar</w:delText>
        </w:r>
      </w:del>
      <w:ins w:id="13" w:author="Red Eléctrica" w:date="2022-10-25T16:00:00Z">
        <w:r w:rsidR="00F62B17">
          <w:t>qui</w:t>
        </w:r>
        <w:r w:rsidR="008A0210">
          <w:t>e</w:t>
        </w:r>
        <w:r w:rsidR="00F62B17">
          <w:t>n</w:t>
        </w:r>
        <w:r w:rsidR="00856CD2">
          <w:t xml:space="preserve">, en representación de la instalación, </w:t>
        </w:r>
        <w:r w:rsidR="0028184D">
          <w:t xml:space="preserve"> comunicar</w:t>
        </w:r>
        <w:r w:rsidR="00856CD2">
          <w:t>á</w:t>
        </w:r>
      </w:ins>
      <w:r w:rsidR="0028184D">
        <w:t xml:space="preserve"> su interés en participar</w:t>
      </w:r>
      <w:r w:rsidR="00BA0BC9">
        <w:t>. Tras esto, el proceso de habilitación deberá continuar conforme a lo indicado en el Anexo I del presente procedimiento</w:t>
      </w:r>
      <w:r w:rsidR="0C1EA950">
        <w:t>.</w:t>
      </w:r>
      <w:r w:rsidR="0028184D">
        <w:t xml:space="preserve"> Del mismo modo, los titulares o representantes de las instalaciones participantes en el sistema de reducción automática de potencia podrán optar, bajo su criterio, por el cese de dicha participación, debiendo solicitar</w:t>
      </w:r>
      <w:r w:rsidR="007278F8">
        <w:t xml:space="preserve"> </w:t>
      </w:r>
      <w:r w:rsidR="0028184D">
        <w:t>para ello la deshabilitación voluntaria al OS a través del centro de control de generación y demanda</w:t>
      </w:r>
      <w:r w:rsidR="00FC5A9A" w:rsidRPr="00FC5A9A">
        <w:t>, que deberá seguir el proceso indicado por el OS en su página Web. Una vez recibida la solicitud de deshabilitación voluntaria, el OS dispondrá de 2 semanas para realizar la deshabilitación de la instalación a todos los efectos. Una vez lo realice, comunicará la fecha de efecto del cese al centro de control de generación y demanda de la instalación.</w:t>
      </w:r>
    </w:p>
    <w:p w14:paraId="73D91D23" w14:textId="5C83916D" w:rsidR="00246F9E" w:rsidRDefault="0028184D" w:rsidP="0028184D">
      <w:pPr>
        <w:rPr>
          <w:ins w:id="14" w:author="Red Eléctrica" w:date="2022-10-25T16:00:00Z"/>
        </w:rPr>
      </w:pPr>
      <w:r w:rsidRPr="0028184D">
        <w:t xml:space="preserve">En el caso de unidades físicas con localización eléctrica específica constituidas por un conjunto de instalaciones de potencia instalada inferior o igual a 1 MW, la habilitación deberá obtenerse para </w:t>
      </w:r>
      <w:r w:rsidR="00412076">
        <w:t xml:space="preserve">el conjunto de </w:t>
      </w:r>
      <w:r w:rsidRPr="0028184D">
        <w:t xml:space="preserve">las instalaciones que constituyan la UF, debiendo superar </w:t>
      </w:r>
      <w:r w:rsidR="00D45469">
        <w:t>la prueba de habilitación de forma conjunta y participando como una única instalación.</w:t>
      </w:r>
    </w:p>
    <w:p w14:paraId="7A733FB6" w14:textId="0DF4233E" w:rsidR="00FD772B" w:rsidRDefault="42B31785" w:rsidP="00CA741D">
      <w:r>
        <w:t>El OS informará a</w:t>
      </w:r>
      <w:r w:rsidR="00A454F8">
        <w:t>l</w:t>
      </w:r>
      <w:r>
        <w:t xml:space="preserve"> </w:t>
      </w:r>
      <w:r w:rsidR="00E00893">
        <w:t>GRD</w:t>
      </w:r>
      <w:r>
        <w:t xml:space="preserve"> </w:t>
      </w:r>
      <w:r w:rsidR="6D7C238B">
        <w:t>cuando</w:t>
      </w:r>
      <w:r w:rsidR="060E08F7">
        <w:t xml:space="preserve"> una instalación</w:t>
      </w:r>
      <w:r w:rsidR="005E2F6F">
        <w:t xml:space="preserve">, o un conjunto de las mismas, </w:t>
      </w:r>
      <w:r>
        <w:t>conecta</w:t>
      </w:r>
      <w:r w:rsidR="6D7C238B">
        <w:t>da</w:t>
      </w:r>
      <w:r w:rsidR="060E08F7">
        <w:t xml:space="preserve"> a la red bajo su gestión</w:t>
      </w:r>
      <w:r w:rsidR="6617F641">
        <w:t xml:space="preserve"> </w:t>
      </w:r>
      <w:r w:rsidR="6617F641" w:rsidRPr="003B4149">
        <w:t>o a su red observable</w:t>
      </w:r>
      <w:r w:rsidR="060E08F7">
        <w:t xml:space="preserve"> </w:t>
      </w:r>
      <w:r w:rsidR="00BE317D">
        <w:t xml:space="preserve">sea habilitada o deshabilitada </w:t>
      </w:r>
      <w:r w:rsidR="060E08F7">
        <w:t>para</w:t>
      </w:r>
      <w:r>
        <w:t xml:space="preserve"> participa</w:t>
      </w:r>
      <w:r w:rsidR="060E08F7">
        <w:t>r</w:t>
      </w:r>
      <w:r>
        <w:t xml:space="preserve"> </w:t>
      </w:r>
      <w:r w:rsidR="060E08F7">
        <w:t xml:space="preserve">en </w:t>
      </w:r>
      <w:r>
        <w:t>el</w:t>
      </w:r>
      <w:r w:rsidR="6C9EFE66">
        <w:t xml:space="preserve"> </w:t>
      </w:r>
      <w:r>
        <w:t xml:space="preserve">sistema </w:t>
      </w:r>
      <w:r w:rsidR="0085501A">
        <w:t xml:space="preserve">de reducción automática de potencia </w:t>
      </w:r>
      <w:r w:rsidR="00767BC2">
        <w:t xml:space="preserve">o </w:t>
      </w:r>
      <w:proofErr w:type="spellStart"/>
      <w:r w:rsidR="006D42A8">
        <w:t>cuando</w:t>
      </w:r>
      <w:r w:rsidR="00767BC2" w:rsidRPr="003B4149">
        <w:t>predisponga</w:t>
      </w:r>
      <w:proofErr w:type="spellEnd"/>
      <w:r w:rsidR="00767BC2">
        <w:t xml:space="preserve"> </w:t>
      </w:r>
      <w:r w:rsidR="00AF36CF">
        <w:t xml:space="preserve">a la </w:t>
      </w:r>
      <w:r w:rsidR="00AF36CF" w:rsidRPr="0028184D">
        <w:t>instalación</w:t>
      </w:r>
      <w:r w:rsidR="005E2F6F" w:rsidRPr="0028184D">
        <w:t xml:space="preserve"> o instalaciones</w:t>
      </w:r>
      <w:r w:rsidR="00AF36CF">
        <w:t xml:space="preserve"> en</w:t>
      </w:r>
      <w:r w:rsidR="0085501A">
        <w:t xml:space="preserve"> reducción automática de potencia</w:t>
      </w:r>
      <w:r w:rsidR="006D42A8">
        <w:t>.</w:t>
      </w:r>
      <w:r w:rsidR="0085501A">
        <w:t xml:space="preserve"> </w:t>
      </w:r>
    </w:p>
    <w:p w14:paraId="5EC554D4" w14:textId="08101F89" w:rsidR="00821073" w:rsidRDefault="021E45ED" w:rsidP="00C71072">
      <w:pPr>
        <w:pStyle w:val="Ttulo1"/>
        <w:ind w:left="360" w:hanging="360"/>
      </w:pPr>
      <w:r>
        <w:t xml:space="preserve">Sistema de </w:t>
      </w:r>
      <w:r w:rsidR="0085501A" w:rsidRPr="00C71072">
        <w:t>reducción</w:t>
      </w:r>
      <w:r w:rsidR="0085501A">
        <w:t xml:space="preserve"> automática de potencia </w:t>
      </w:r>
      <w:r>
        <w:t xml:space="preserve">a través de los enlaces de comunicaciones </w:t>
      </w:r>
      <w:r w:rsidR="005E430B">
        <w:t>con el OS</w:t>
      </w:r>
      <w:r w:rsidR="1F6CF9E1">
        <w:t>.</w:t>
      </w:r>
    </w:p>
    <w:p w14:paraId="39B6E2C8" w14:textId="652DF29F" w:rsidR="00D703D6" w:rsidRPr="00D703D6" w:rsidRDefault="00D703D6" w:rsidP="00FF39FD">
      <w:r>
        <w:t xml:space="preserve">Las instalaciones a las que sea de aplicación el presente procedimiento deberán  superar las pruebas para la participación en el sistema </w:t>
      </w:r>
      <w:r w:rsidR="0085501A">
        <w:t>de reducción automática de potencia</w:t>
      </w:r>
      <w:r>
        <w:t xml:space="preserve">, recogidas en el </w:t>
      </w:r>
      <w:r w:rsidR="00E33607">
        <w:t>Anexo I</w:t>
      </w:r>
      <w:r w:rsidR="005E2F6F">
        <w:t>, para obtener la habilitación</w:t>
      </w:r>
      <w:r w:rsidR="00E33607">
        <w:t>.</w:t>
      </w:r>
    </w:p>
    <w:p w14:paraId="59BF19AC" w14:textId="58D3DA41" w:rsidR="00821073" w:rsidRDefault="009346FD" w:rsidP="00C71072">
      <w:pPr>
        <w:pStyle w:val="Ttulo2"/>
      </w:pPr>
      <w:r>
        <w:t>Descripción</w:t>
      </w:r>
      <w:r w:rsidR="00343BF6">
        <w:t xml:space="preserve"> </w:t>
      </w:r>
      <w:r w:rsidR="006677E7">
        <w:t xml:space="preserve">del funcionamiento </w:t>
      </w:r>
      <w:r w:rsidR="0003442B">
        <w:t>del sistema de reducción automática de potencia</w:t>
      </w:r>
      <w:r w:rsidR="005E430B">
        <w:t>.</w:t>
      </w:r>
    </w:p>
    <w:p w14:paraId="2DEB77E9" w14:textId="0A9EBF28" w:rsidR="005E430B" w:rsidRDefault="00E91641" w:rsidP="0C62F049">
      <w:r w:rsidRPr="0C62F049">
        <w:t xml:space="preserve">El funcionamiento del sistema </w:t>
      </w:r>
      <w:r w:rsidR="0003442B" w:rsidRPr="0C62F049">
        <w:t xml:space="preserve">de </w:t>
      </w:r>
      <w:r w:rsidR="0003442B">
        <w:t xml:space="preserve">reducción automática de potencia </w:t>
      </w:r>
      <w:r w:rsidRPr="0C62F049">
        <w:t xml:space="preserve">a través de los enlaces de comunicaciones establecidos entre </w:t>
      </w:r>
      <w:r w:rsidR="00AF49E9" w:rsidRPr="0C62F049">
        <w:t>los centros del control del</w:t>
      </w:r>
      <w:r w:rsidRPr="0C62F049">
        <w:t xml:space="preserve"> OS y los centros de control de generación y demanda</w:t>
      </w:r>
      <w:r w:rsidR="00EA34AA" w:rsidRPr="0C62F049">
        <w:rPr>
          <w:rStyle w:val="normaltextrun"/>
        </w:rPr>
        <w:t xml:space="preserve"> </w:t>
      </w:r>
      <w:r w:rsidRPr="0C62F049">
        <w:t>será el siguiente:</w:t>
      </w:r>
    </w:p>
    <w:p w14:paraId="5651B8AA" w14:textId="3BF45086" w:rsidR="00E91641" w:rsidRPr="00C60F79" w:rsidRDefault="38588E74" w:rsidP="000A4E1B">
      <w:pPr>
        <w:pStyle w:val="TextoBolo"/>
        <w:numPr>
          <w:ilvl w:val="0"/>
          <w:numId w:val="18"/>
        </w:numPr>
      </w:pPr>
      <w:r>
        <w:t xml:space="preserve">El </w:t>
      </w:r>
      <w:r w:rsidR="00D03DEC">
        <w:t>OS</w:t>
      </w:r>
      <w:r>
        <w:t xml:space="preserve"> recibirá en tiempo real </w:t>
      </w:r>
      <w:r w:rsidR="00AF36CF">
        <w:t xml:space="preserve">la </w:t>
      </w:r>
      <w:r>
        <w:t xml:space="preserve">información </w:t>
      </w:r>
      <w:r w:rsidR="00AF36CF">
        <w:t>relativa a</w:t>
      </w:r>
      <w:r>
        <w:t>l estado de los elementos de la red de transporte y las medidas de potencia activa de las instalaciones</w:t>
      </w:r>
      <w:r w:rsidR="32B73E50">
        <w:t>,</w:t>
      </w:r>
      <w:r>
        <w:t xml:space="preserve"> </w:t>
      </w:r>
      <w:r w:rsidR="32B73E50">
        <w:t>conforme a</w:t>
      </w:r>
      <w:r w:rsidR="1FC8AB84">
        <w:t xml:space="preserve"> lo establecido en </w:t>
      </w:r>
      <w:r w:rsidR="003A4204">
        <w:t>la normativa de aplicación.</w:t>
      </w:r>
    </w:p>
    <w:p w14:paraId="1D106121" w14:textId="26C1FBAC" w:rsidR="000C1DF6" w:rsidRDefault="007D6665" w:rsidP="000A4E1B">
      <w:pPr>
        <w:pStyle w:val="TextoBolo"/>
        <w:numPr>
          <w:ilvl w:val="0"/>
          <w:numId w:val="18"/>
        </w:numPr>
      </w:pPr>
      <w:r>
        <w:t>E</w:t>
      </w:r>
      <w:r w:rsidR="00C4453A">
        <w:t>l OS</w:t>
      </w:r>
      <w:r>
        <w:t xml:space="preserve"> vigilará el cumplimiento de los criterios de seguridad</w:t>
      </w:r>
      <w:r w:rsidR="007250BE">
        <w:t xml:space="preserve"> en la red de transporte</w:t>
      </w:r>
      <w:r w:rsidR="008B58E2">
        <w:t>,</w:t>
      </w:r>
      <w:r w:rsidR="007250BE">
        <w:t xml:space="preserve"> conforme a lo</w:t>
      </w:r>
      <w:r w:rsidR="00B71762">
        <w:t xml:space="preserve"> </w:t>
      </w:r>
      <w:r w:rsidR="002B5DF9" w:rsidRPr="002B5DF9">
        <w:t xml:space="preserve">establecido en el </w:t>
      </w:r>
      <w:r w:rsidR="00D72C5A">
        <w:t>p</w:t>
      </w:r>
      <w:r w:rsidR="00507D2F" w:rsidRPr="00FB3CF8">
        <w:t xml:space="preserve">rocedimiento de </w:t>
      </w:r>
      <w:r w:rsidR="00D72C5A">
        <w:t>o</w:t>
      </w:r>
      <w:r w:rsidR="00507D2F" w:rsidRPr="00FB3CF8">
        <w:t>peración</w:t>
      </w:r>
      <w:r w:rsidR="008B58E2">
        <w:t> </w:t>
      </w:r>
      <w:r w:rsidR="00507D2F" w:rsidRPr="00FB3CF8">
        <w:t>1.</w:t>
      </w:r>
      <w:r w:rsidR="008C78BC">
        <w:t>1</w:t>
      </w:r>
      <w:r>
        <w:t>.</w:t>
      </w:r>
      <w:r w:rsidR="002F4CE1">
        <w:t xml:space="preserve"> </w:t>
      </w:r>
      <w:r>
        <w:t>E</w:t>
      </w:r>
      <w:r w:rsidR="002F4CE1">
        <w:t xml:space="preserve">n caso de detectar </w:t>
      </w:r>
      <w:r w:rsidR="00E12836">
        <w:t xml:space="preserve">algún </w:t>
      </w:r>
      <w:r w:rsidR="00E91641">
        <w:t>incumplimiento de los criterio</w:t>
      </w:r>
      <w:r w:rsidR="000C1DF6">
        <w:t>s de seguridad post-contingencia</w:t>
      </w:r>
      <w:r w:rsidR="00CC6033">
        <w:t xml:space="preserve"> de un elemento de la red de transporte</w:t>
      </w:r>
      <w:r>
        <w:t>, el OS</w:t>
      </w:r>
      <w:r w:rsidR="00E91641">
        <w:t xml:space="preserve"> procederá a </w:t>
      </w:r>
      <w:r w:rsidR="006F33E5">
        <w:t xml:space="preserve">predisponer </w:t>
      </w:r>
      <w:r w:rsidR="006D798E">
        <w:t xml:space="preserve">en tiempo real </w:t>
      </w:r>
      <w:r w:rsidR="0003442B">
        <w:t>la reducción automática de potencia</w:t>
      </w:r>
      <w:r w:rsidR="001F0F6A">
        <w:t xml:space="preserve"> </w:t>
      </w:r>
      <w:r w:rsidR="00CF019A">
        <w:t xml:space="preserve">de </w:t>
      </w:r>
      <w:r w:rsidR="00C4453A">
        <w:t xml:space="preserve">las instalaciones </w:t>
      </w:r>
      <w:r w:rsidR="00E91641">
        <w:t xml:space="preserve">que </w:t>
      </w:r>
      <w:r w:rsidR="007D0379">
        <w:t>contribuyan</w:t>
      </w:r>
      <w:r w:rsidR="006F33E5">
        <w:t xml:space="preserve"> </w:t>
      </w:r>
      <w:r w:rsidR="007D0379">
        <w:t>a</w:t>
      </w:r>
      <w:r w:rsidR="006F33E5">
        <w:t xml:space="preserve"> l</w:t>
      </w:r>
      <w:r w:rsidR="00E91641">
        <w:t xml:space="preserve">a </w:t>
      </w:r>
      <w:r w:rsidR="00E12836">
        <w:t>congestión</w:t>
      </w:r>
      <w:r w:rsidR="000C1DF6">
        <w:t xml:space="preserve"> en la red de transporte</w:t>
      </w:r>
      <w:r w:rsidR="00E12836">
        <w:t xml:space="preserve"> </w:t>
      </w:r>
      <w:r>
        <w:t xml:space="preserve">ante dicha </w:t>
      </w:r>
      <w:r>
        <w:lastRenderedPageBreak/>
        <w:t>contingencia</w:t>
      </w:r>
      <w:r w:rsidR="006D798E">
        <w:t xml:space="preserve"> y que participen en el sistema</w:t>
      </w:r>
      <w:r>
        <w:t>.</w:t>
      </w:r>
    </w:p>
    <w:p w14:paraId="7F515AC2" w14:textId="1CD4DC75" w:rsidR="000C1DF6" w:rsidRDefault="3DFA814F" w:rsidP="000A4E1B">
      <w:pPr>
        <w:pStyle w:val="TextoBolo"/>
        <w:numPr>
          <w:ilvl w:val="0"/>
          <w:numId w:val="18"/>
        </w:numPr>
      </w:pPr>
      <w:r>
        <w:t xml:space="preserve">En caso de que </w:t>
      </w:r>
      <w:r w:rsidR="008B58E2">
        <w:t xml:space="preserve">un </w:t>
      </w:r>
      <w:r>
        <w:t xml:space="preserve">GRD detectara </w:t>
      </w:r>
      <w:r w:rsidR="003557E3">
        <w:t xml:space="preserve">en la red de distribución bajo su gestión </w:t>
      </w:r>
      <w:r>
        <w:t>algún incumplimiento de los criterios de seguridad post-cont</w:t>
      </w:r>
      <w:r w:rsidR="3ED62E25">
        <w:t>ingencia de u</w:t>
      </w:r>
      <w:r>
        <w:t>n elemento de la red de transporte, podrá solicitar al OS</w:t>
      </w:r>
      <w:r w:rsidR="00CF70F2">
        <w:t xml:space="preserve"> en tiempo real</w:t>
      </w:r>
      <w:r>
        <w:t xml:space="preserve"> la predisposición </w:t>
      </w:r>
      <w:r w:rsidR="00CF019A">
        <w:t xml:space="preserve">de la reducción automática de potencia </w:t>
      </w:r>
      <w:r>
        <w:t>de las instalaciones que contribuyan a dicha congestión</w:t>
      </w:r>
      <w:r w:rsidR="006D798E">
        <w:t xml:space="preserve"> y que estén habilitadas en el sistema</w:t>
      </w:r>
      <w:r>
        <w:t xml:space="preserve">, así como el tiempo de respuesta </w:t>
      </w:r>
      <w:r w:rsidR="006D798E">
        <w:t>requerido</w:t>
      </w:r>
      <w:r>
        <w:t xml:space="preserve">, conforme a lo recogido en el apartado </w:t>
      </w:r>
      <w:r w:rsidR="00D03DEC">
        <w:t>5</w:t>
      </w:r>
      <w:r>
        <w:t>.2</w:t>
      </w:r>
      <w:r w:rsidR="003557E3">
        <w:t xml:space="preserve"> y siempre que dicha instalación</w:t>
      </w:r>
      <w:r w:rsidR="00A30466">
        <w:t xml:space="preserve"> esté conectada a su red o</w:t>
      </w:r>
      <w:r w:rsidR="005A6104">
        <w:t xml:space="preserve"> </w:t>
      </w:r>
      <w:r w:rsidR="00A30466">
        <w:t>a</w:t>
      </w:r>
      <w:r w:rsidR="003557E3">
        <w:t xml:space="preserve"> su red observable.</w:t>
      </w:r>
    </w:p>
    <w:p w14:paraId="182629E0" w14:textId="285CBD95" w:rsidR="00E91641" w:rsidRPr="00C60F79" w:rsidRDefault="009E6196" w:rsidP="000A4E1B">
      <w:pPr>
        <w:pStyle w:val="TextoBolo"/>
        <w:numPr>
          <w:ilvl w:val="0"/>
          <w:numId w:val="18"/>
        </w:numPr>
      </w:pPr>
      <w:r>
        <w:t>L</w:t>
      </w:r>
      <w:r w:rsidR="00241D6D">
        <w:t>a señal de predisposición</w:t>
      </w:r>
      <w:r>
        <w:t xml:space="preserve"> </w:t>
      </w:r>
      <w:r w:rsidR="44324D3F">
        <w:t xml:space="preserve">de </w:t>
      </w:r>
      <w:r w:rsidR="00CF019A">
        <w:t xml:space="preserve">la reducción automática de potencia </w:t>
      </w:r>
      <w:r>
        <w:t>de</w:t>
      </w:r>
      <w:r w:rsidR="00CB5A62">
        <w:t xml:space="preserve"> </w:t>
      </w:r>
      <w:r w:rsidR="002F4CE1">
        <w:t>l</w:t>
      </w:r>
      <w:r>
        <w:t>a</w:t>
      </w:r>
      <w:r w:rsidR="00CB5A62">
        <w:t xml:space="preserve"> </w:t>
      </w:r>
      <w:r w:rsidR="00CB5A62" w:rsidRPr="00A70BF1">
        <w:t>instalación</w:t>
      </w:r>
      <w:r w:rsidR="006D798E" w:rsidRPr="00A70BF1">
        <w:t xml:space="preserve"> o conjunto de instalaciones</w:t>
      </w:r>
      <w:r w:rsidRPr="00A70BF1">
        <w:t xml:space="preserve"> será enviada por el OS</w:t>
      </w:r>
      <w:r w:rsidR="00CB5A62" w:rsidRPr="00A70BF1">
        <w:t xml:space="preserve"> </w:t>
      </w:r>
      <w:r w:rsidR="00E91641" w:rsidRPr="00A70BF1">
        <w:t xml:space="preserve">a través de los enlaces </w:t>
      </w:r>
      <w:r w:rsidR="00CB5A62" w:rsidRPr="00A70BF1">
        <w:t>de comunicaciones establecidos con el</w:t>
      </w:r>
      <w:r w:rsidR="00E91641" w:rsidRPr="00A70BF1">
        <w:t xml:space="preserve"> centro de control </w:t>
      </w:r>
      <w:r w:rsidR="00207E40" w:rsidRPr="00A70BF1">
        <w:t xml:space="preserve">de generación y demanda </w:t>
      </w:r>
      <w:r w:rsidR="006D798E" w:rsidRPr="00A70BF1">
        <w:t xml:space="preserve">asociado a la instalación o </w:t>
      </w:r>
      <w:r w:rsidR="006D798E" w:rsidRPr="006F2B10">
        <w:t xml:space="preserve">instalaciones. </w:t>
      </w:r>
      <w:r w:rsidR="00CF019A" w:rsidRPr="006F2B10">
        <w:t xml:space="preserve">La reducción automática de potencia </w:t>
      </w:r>
      <w:r w:rsidR="00241D6D" w:rsidRPr="006F2B10">
        <w:t>se predispondrá</w:t>
      </w:r>
      <w:r w:rsidR="00A82E72" w:rsidRPr="006F2B10">
        <w:t xml:space="preserve"> respetando el orden de prioridad establecido en </w:t>
      </w:r>
      <w:r w:rsidR="006D798E" w:rsidRPr="006F2B10">
        <w:t>el procedimiento de operación para la solución de las restricciones técnicas</w:t>
      </w:r>
      <w:r w:rsidR="00A82E72" w:rsidRPr="006F2B10">
        <w:t>. En el caso de instalacion</w:t>
      </w:r>
      <w:r w:rsidR="00FB3538" w:rsidRPr="006F2B10">
        <w:t>es con igual</w:t>
      </w:r>
      <w:r w:rsidR="00FB3538">
        <w:t xml:space="preserve"> orden de prioridad</w:t>
      </w:r>
      <w:r w:rsidR="00A82E72">
        <w:t xml:space="preserve"> </w:t>
      </w:r>
      <w:r w:rsidR="00FB3538">
        <w:t xml:space="preserve">o en caso de no existir dicho orden, </w:t>
      </w:r>
      <w:r w:rsidR="00A82E72">
        <w:t>s</w:t>
      </w:r>
      <w:r w:rsidR="00D62877">
        <w:t>e establecerá un sistema de turnos rotatorios</w:t>
      </w:r>
      <w:r w:rsidR="006D798E">
        <w:t xml:space="preserve"> que trate de distribuir uniformemente el tiempo de predisposición anual entre las instalaciones participantes</w:t>
      </w:r>
      <w:r>
        <w:t>.</w:t>
      </w:r>
    </w:p>
    <w:p w14:paraId="401D7E9A" w14:textId="43FF49A0" w:rsidR="00ED287F" w:rsidRPr="00C60F79" w:rsidRDefault="00207E40" w:rsidP="000A4E1B">
      <w:pPr>
        <w:pStyle w:val="TextoBolo"/>
        <w:numPr>
          <w:ilvl w:val="0"/>
          <w:numId w:val="18"/>
        </w:numPr>
      </w:pPr>
      <w:r>
        <w:t>En caso de producirse</w:t>
      </w:r>
      <w:r w:rsidR="005825A3" w:rsidRPr="00C60F79">
        <w:t xml:space="preserve"> la contingencia</w:t>
      </w:r>
      <w:r>
        <w:t xml:space="preserve"> para la que el OS había </w:t>
      </w:r>
      <w:r w:rsidR="0043767B">
        <w:t>predispuesto</w:t>
      </w:r>
      <w:r>
        <w:t xml:space="preserve"> </w:t>
      </w:r>
      <w:r w:rsidR="00CF019A">
        <w:t xml:space="preserve">la reducción automática de potencia </w:t>
      </w:r>
      <w:r>
        <w:t>de una o varias instalaciones</w:t>
      </w:r>
      <w:r w:rsidR="002A74AA" w:rsidRPr="00C60F79">
        <w:t>, se actuará de la siguiente manera</w:t>
      </w:r>
      <w:r w:rsidR="00E91641" w:rsidRPr="00C60F79">
        <w:t>:</w:t>
      </w:r>
    </w:p>
    <w:p w14:paraId="32351C1F" w14:textId="5732459B" w:rsidR="00E91641" w:rsidRPr="00A70BF1" w:rsidRDefault="00E91641" w:rsidP="00F506F1">
      <w:pPr>
        <w:pStyle w:val="Ttulo3"/>
        <w:numPr>
          <w:ilvl w:val="0"/>
          <w:numId w:val="30"/>
        </w:numPr>
      </w:pPr>
      <w:r>
        <w:t xml:space="preserve">El </w:t>
      </w:r>
      <w:r w:rsidR="008A6972">
        <w:t>sistema de c</w:t>
      </w:r>
      <w:r>
        <w:t>ontrol del OS</w:t>
      </w:r>
      <w:r w:rsidR="005825A3">
        <w:t xml:space="preserve"> </w:t>
      </w:r>
      <w:r w:rsidR="00150448">
        <w:t>emitirá</w:t>
      </w:r>
      <w:r w:rsidR="00B15B4F">
        <w:t xml:space="preserve"> la </w:t>
      </w:r>
      <w:r w:rsidR="00114AA1">
        <w:t xml:space="preserve">señal de </w:t>
      </w:r>
      <w:r w:rsidR="002A74AA">
        <w:t>activación de</w:t>
      </w:r>
      <w:r w:rsidR="00CF019A">
        <w:t xml:space="preserve"> </w:t>
      </w:r>
      <w:r w:rsidR="002A74AA">
        <w:t>l</w:t>
      </w:r>
      <w:r w:rsidR="00CF019A">
        <w:t>a reducción automática de potencia</w:t>
      </w:r>
      <w:r w:rsidR="002A74AA">
        <w:t xml:space="preserve"> a</w:t>
      </w:r>
      <w:r w:rsidR="00B15B4F">
        <w:t xml:space="preserve"> l</w:t>
      </w:r>
      <w:r w:rsidR="00114AA1">
        <w:t xml:space="preserve">as instalaciones </w:t>
      </w:r>
      <w:r w:rsidR="00985300">
        <w:t>para las que se había predispuesto esta acción</w:t>
      </w:r>
      <w:r w:rsidR="008E3645">
        <w:t xml:space="preserve"> a través de los enlaces de comunicaciones establecidos con los centros de control de generación y demanda </w:t>
      </w:r>
      <w:r w:rsidR="00D03DEC">
        <w:t>por medio</w:t>
      </w:r>
      <w:r w:rsidR="006D798E">
        <w:t xml:space="preserve"> </w:t>
      </w:r>
      <w:r w:rsidR="006D798E" w:rsidRPr="0C62F049">
        <w:rPr>
          <w:rStyle w:val="normaltextrun"/>
        </w:rPr>
        <w:t>de los cuales la</w:t>
      </w:r>
      <w:r w:rsidR="006D798E">
        <w:rPr>
          <w:rStyle w:val="normaltextrun"/>
        </w:rPr>
        <w:t>s</w:t>
      </w:r>
      <w:r w:rsidR="006D798E" w:rsidRPr="0C62F049">
        <w:rPr>
          <w:rStyle w:val="normaltextrun"/>
        </w:rPr>
        <w:t xml:space="preserve"> instalaci</w:t>
      </w:r>
      <w:r w:rsidR="006D798E">
        <w:rPr>
          <w:rStyle w:val="normaltextrun"/>
        </w:rPr>
        <w:t>o</w:t>
      </w:r>
      <w:r w:rsidR="006D798E" w:rsidRPr="0C62F049">
        <w:rPr>
          <w:rStyle w:val="normaltextrun"/>
        </w:rPr>
        <w:t>n</w:t>
      </w:r>
      <w:r w:rsidR="006D798E">
        <w:rPr>
          <w:rStyle w:val="normaltextrun"/>
        </w:rPr>
        <w:t>es</w:t>
      </w:r>
      <w:r w:rsidR="006D798E" w:rsidRPr="0C62F049">
        <w:rPr>
          <w:rStyle w:val="normaltextrun"/>
        </w:rPr>
        <w:t xml:space="preserve"> </w:t>
      </w:r>
      <w:r w:rsidR="006D798E">
        <w:rPr>
          <w:rStyle w:val="normaltextrun"/>
        </w:rPr>
        <w:t>intercambian</w:t>
      </w:r>
      <w:r w:rsidR="006D798E" w:rsidRPr="0C62F049">
        <w:rPr>
          <w:rStyle w:val="normaltextrun"/>
        </w:rPr>
        <w:t xml:space="preserve"> información en tiempo real </w:t>
      </w:r>
      <w:r w:rsidR="006D798E">
        <w:rPr>
          <w:rStyle w:val="normaltextrun"/>
        </w:rPr>
        <w:t>con e</w:t>
      </w:r>
      <w:r w:rsidR="006D798E" w:rsidRPr="0C62F049">
        <w:rPr>
          <w:rStyle w:val="normaltextrun"/>
        </w:rPr>
        <w:t>l OS</w:t>
      </w:r>
      <w:r w:rsidR="006D798E">
        <w:t xml:space="preserve">. </w:t>
      </w:r>
      <w:r w:rsidR="00762B63">
        <w:t xml:space="preserve">El tipo de señal de activación </w:t>
      </w:r>
      <w:r w:rsidR="00904E39">
        <w:t xml:space="preserve">emitido </w:t>
      </w:r>
      <w:r w:rsidR="00762B63">
        <w:t>dependerá del</w:t>
      </w:r>
      <w:r w:rsidR="0043767B">
        <w:t xml:space="preserve"> </w:t>
      </w:r>
      <w:r w:rsidR="0043767B" w:rsidRPr="00A70BF1">
        <w:t>tiempo de respuesta necesario conforme a lo recogido en el apartado</w:t>
      </w:r>
      <w:r w:rsidR="006F34A6" w:rsidRPr="00A70BF1">
        <w:t> </w:t>
      </w:r>
      <w:r w:rsidR="003E2529">
        <w:t>5</w:t>
      </w:r>
      <w:r w:rsidR="0043767B" w:rsidRPr="00A70BF1">
        <w:t>.2</w:t>
      </w:r>
      <w:r w:rsidR="00985300" w:rsidRPr="00A70BF1">
        <w:t>.</w:t>
      </w:r>
    </w:p>
    <w:p w14:paraId="77A3E547" w14:textId="62E1F9B4" w:rsidR="00114AA1" w:rsidRPr="00A70BF1" w:rsidRDefault="00114AA1" w:rsidP="00F506F1">
      <w:pPr>
        <w:pStyle w:val="Ttulo3"/>
        <w:numPr>
          <w:ilvl w:val="0"/>
          <w:numId w:val="30"/>
        </w:numPr>
      </w:pPr>
      <w:r w:rsidRPr="00A70BF1">
        <w:t xml:space="preserve">Los centros de control </w:t>
      </w:r>
      <w:r w:rsidR="00D62877" w:rsidRPr="00A70BF1">
        <w:t xml:space="preserve">de generación y demanda </w:t>
      </w:r>
      <w:r w:rsidR="006D798E" w:rsidRPr="00A70BF1">
        <w:t>transmitirán</w:t>
      </w:r>
      <w:r w:rsidR="005E2F6F" w:rsidRPr="00A70BF1" w:rsidDel="00CA1AC5">
        <w:t xml:space="preserve"> </w:t>
      </w:r>
      <w:r w:rsidR="00150448" w:rsidRPr="00A70BF1">
        <w:t>la</w:t>
      </w:r>
      <w:r w:rsidR="006D798E" w:rsidRPr="00A70BF1">
        <w:t>s</w:t>
      </w:r>
      <w:r w:rsidR="00150448" w:rsidRPr="00A70BF1">
        <w:t xml:space="preserve"> señal</w:t>
      </w:r>
      <w:r w:rsidR="006D798E" w:rsidRPr="00A70BF1">
        <w:t>es</w:t>
      </w:r>
      <w:r w:rsidR="00150448" w:rsidRPr="00A70BF1">
        <w:t xml:space="preserve"> de activación de</w:t>
      </w:r>
      <w:r w:rsidR="000D54B2" w:rsidRPr="00A70BF1">
        <w:t xml:space="preserve"> reducción automática de potencia </w:t>
      </w:r>
      <w:r w:rsidR="00150448" w:rsidRPr="00A70BF1">
        <w:t xml:space="preserve">a las instalaciones </w:t>
      </w:r>
      <w:r w:rsidR="00985300" w:rsidRPr="00A70BF1">
        <w:t>correspondientes.</w:t>
      </w:r>
    </w:p>
    <w:p w14:paraId="70A167EB" w14:textId="1FE9C85D" w:rsidR="00E94938" w:rsidRDefault="50CF92A9" w:rsidP="00CD45BB">
      <w:pPr>
        <w:pStyle w:val="Ttulo3"/>
        <w:numPr>
          <w:ilvl w:val="0"/>
          <w:numId w:val="30"/>
        </w:numPr>
      </w:pPr>
      <w:r w:rsidRPr="00A70BF1">
        <w:t>Una vez recibida la instrucción, l</w:t>
      </w:r>
      <w:r w:rsidR="38588E74" w:rsidRPr="00A70BF1">
        <w:t>as instalaciones</w:t>
      </w:r>
      <w:r w:rsidR="58E8ECC8" w:rsidRPr="00A70BF1">
        <w:t xml:space="preserve"> </w:t>
      </w:r>
      <w:r w:rsidR="006D798E" w:rsidRPr="00A70BF1">
        <w:t xml:space="preserve">predispuestas para </w:t>
      </w:r>
      <w:r w:rsidR="58E8ECC8" w:rsidRPr="00A70BF1">
        <w:t>la activación de</w:t>
      </w:r>
      <w:r w:rsidR="00CF019A" w:rsidRPr="00A70BF1">
        <w:t xml:space="preserve"> la reducción automática de potencia </w:t>
      </w:r>
      <w:r w:rsidR="6AB6E79B" w:rsidRPr="00A70BF1">
        <w:t xml:space="preserve">reducirán </w:t>
      </w:r>
      <w:r w:rsidR="15C9A439" w:rsidRPr="00A70BF1">
        <w:t xml:space="preserve">su </w:t>
      </w:r>
      <w:r w:rsidR="0EB31694" w:rsidRPr="00A70BF1">
        <w:t>produc</w:t>
      </w:r>
      <w:r w:rsidR="15C9A439" w:rsidRPr="00A70BF1">
        <w:t>ción</w:t>
      </w:r>
      <w:r w:rsidR="00DA344F" w:rsidRPr="00A70BF1">
        <w:t xml:space="preserve"> o consumo</w:t>
      </w:r>
      <w:r w:rsidR="00E00253" w:rsidRPr="00A70BF1">
        <w:t xml:space="preserve"> </w:t>
      </w:r>
      <w:r w:rsidR="00AF49E9" w:rsidRPr="00A70BF1">
        <w:t>a c</w:t>
      </w:r>
      <w:r w:rsidR="7826B28C" w:rsidRPr="00A70BF1">
        <w:t>ero</w:t>
      </w:r>
      <w:r w:rsidR="00706850">
        <w:t xml:space="preserve">, </w:t>
      </w:r>
      <w:ins w:id="15" w:author="Red Eléctrica" w:date="2022-10-25T16:00:00Z">
        <w:r w:rsidR="00706850">
          <w:t>es decir</w:t>
        </w:r>
        <w:r w:rsidR="00186044">
          <w:t>,</w:t>
        </w:r>
        <w:r w:rsidR="00706850">
          <w:t xml:space="preserve"> no podrán consumir ni verter </w:t>
        </w:r>
        <w:r w:rsidR="00C85350">
          <w:t xml:space="preserve">potencia </w:t>
        </w:r>
        <w:r w:rsidR="00706850">
          <w:t>a la red</w:t>
        </w:r>
        <w:r w:rsidR="009E5CB9">
          <w:t xml:space="preserve"> según corresponda</w:t>
        </w:r>
        <w:r w:rsidR="008E3645" w:rsidRPr="00A70BF1">
          <w:t>,</w:t>
        </w:r>
        <w:r w:rsidR="6AB6E79B" w:rsidRPr="00A70BF1">
          <w:t xml:space="preserve"> </w:t>
        </w:r>
      </w:ins>
      <w:r w:rsidR="58E8ECC8" w:rsidRPr="00A70BF1">
        <w:t>respetando el</w:t>
      </w:r>
      <w:r w:rsidR="6AB6E79B" w:rsidRPr="00A70BF1">
        <w:t xml:space="preserve"> tiempo </w:t>
      </w:r>
      <w:r w:rsidRPr="00A70BF1">
        <w:t>de respuesta</w:t>
      </w:r>
      <w:r w:rsidR="00614AB5" w:rsidRPr="00A70BF1">
        <w:t xml:space="preserve"> comunicado</w:t>
      </w:r>
      <w:r w:rsidR="005E2F6F" w:rsidRPr="00A70BF1">
        <w:t>.</w:t>
      </w:r>
      <w:r w:rsidR="006D798E" w:rsidRPr="00A70BF1">
        <w:t xml:space="preserve"> Una vez alcanzado dicho valor, no deberán incrementar su producción o consumo de nuevo hasta que el OS haya desactivado manualmente la orden</w:t>
      </w:r>
      <w:r w:rsidRPr="00A70BF1">
        <w:t>.</w:t>
      </w:r>
    </w:p>
    <w:p w14:paraId="609B31A5" w14:textId="1C0C7E8B" w:rsidR="00E26A17" w:rsidRDefault="00304718" w:rsidP="00E94938">
      <w:pPr>
        <w:pStyle w:val="Ttulo3"/>
        <w:numPr>
          <w:ilvl w:val="0"/>
          <w:numId w:val="0"/>
        </w:numPr>
        <w:ind w:left="644"/>
        <w:rPr>
          <w:ins w:id="16" w:author="Red Eléctrica" w:date="2022-10-25T16:00:00Z"/>
        </w:rPr>
      </w:pPr>
      <w:ins w:id="17" w:author="Red Eléctrica" w:date="2022-10-25T16:00:00Z">
        <w:r>
          <w:t>L</w:t>
        </w:r>
        <w:r w:rsidR="00A312F0" w:rsidRPr="00A312F0">
          <w:t>a</w:t>
        </w:r>
        <w:r w:rsidR="00590EE9">
          <w:t xml:space="preserve"> instalación deberá atender la</w:t>
        </w:r>
        <w:r w:rsidR="00A312F0" w:rsidRPr="00A312F0">
          <w:t xml:space="preserve"> </w:t>
        </w:r>
        <w:r w:rsidR="00A11D51">
          <w:t>señal</w:t>
        </w:r>
        <w:r w:rsidR="00A312F0" w:rsidRPr="00A312F0">
          <w:t xml:space="preserve"> </w:t>
        </w:r>
        <w:r w:rsidR="00A021C2">
          <w:t>de</w:t>
        </w:r>
        <w:r w:rsidR="00A11D51">
          <w:t xml:space="preserve"> activación de la</w:t>
        </w:r>
        <w:r w:rsidR="00A021C2">
          <w:t xml:space="preserve"> reducción automática de potencia</w:t>
        </w:r>
        <w:r w:rsidR="00A312F0" w:rsidRPr="00A312F0">
          <w:t xml:space="preserve"> </w:t>
        </w:r>
        <w:r w:rsidR="00590EE9">
          <w:t>con</w:t>
        </w:r>
        <w:r w:rsidR="00A312F0" w:rsidRPr="00A312F0">
          <w:t xml:space="preserve"> prioridad sobre </w:t>
        </w:r>
        <w:r w:rsidR="001B33C8">
          <w:t>el resto de</w:t>
        </w:r>
        <w:r w:rsidR="00A11D51">
          <w:t xml:space="preserve"> </w:t>
        </w:r>
        <w:proofErr w:type="gramStart"/>
        <w:r w:rsidR="00A11D51">
          <w:t>consigna</w:t>
        </w:r>
        <w:r w:rsidR="001B33C8">
          <w:t>s</w:t>
        </w:r>
        <w:proofErr w:type="gramEnd"/>
        <w:r w:rsidR="00A11D51">
          <w:t xml:space="preserve"> </w:t>
        </w:r>
        <w:r w:rsidR="00A021C2">
          <w:t xml:space="preserve">que </w:t>
        </w:r>
        <w:r w:rsidR="00DB189F">
          <w:t>reciba</w:t>
        </w:r>
        <w:r w:rsidR="00987FA8">
          <w:t xml:space="preserve"> del OS</w:t>
        </w:r>
        <w:r w:rsidR="00A312F0" w:rsidRPr="00A312F0">
          <w:t>.</w:t>
        </w:r>
      </w:ins>
    </w:p>
    <w:p w14:paraId="4E621722" w14:textId="4C205766" w:rsidR="001706F4" w:rsidRPr="001706F4" w:rsidRDefault="001706F4" w:rsidP="001706F4">
      <w:pPr>
        <w:rPr>
          <w:lang w:val="es-ES_tradnl"/>
        </w:rPr>
      </w:pPr>
      <w:r>
        <w:t>El OS podrá definir un valor de potencia diferente de cero o establecer escalones</w:t>
      </w:r>
      <w:r w:rsidR="00014F1E">
        <w:t xml:space="preserve"> </w:t>
      </w:r>
      <w:r>
        <w:t>de reducción</w:t>
      </w:r>
      <w:r w:rsidR="00C71A9E">
        <w:t xml:space="preserve"> </w:t>
      </w:r>
      <w:r>
        <w:t>en aquellos casos en los que, por razones técnicas, la reducción total de la producción de la instalación pueda afectar a la seguridad del sistema.</w:t>
      </w:r>
    </w:p>
    <w:p w14:paraId="23409472" w14:textId="24B96851" w:rsidR="00D3443D" w:rsidRPr="00A70BF1" w:rsidRDefault="00D3443D" w:rsidP="00C71072">
      <w:pPr>
        <w:pStyle w:val="Ttulo2"/>
      </w:pPr>
      <w:r w:rsidRPr="00A70BF1">
        <w:t>Tiempos de respuesta de las instalaciones</w:t>
      </w:r>
      <w:r w:rsidR="008E19D6" w:rsidRPr="00A70BF1">
        <w:t>.</w:t>
      </w:r>
    </w:p>
    <w:p w14:paraId="7E13B76B" w14:textId="08DAABE4" w:rsidR="00D3443D" w:rsidRPr="00A70BF1" w:rsidRDefault="4C83E312" w:rsidP="1898FA81">
      <w:r w:rsidRPr="00A70BF1">
        <w:t xml:space="preserve">Los tiempos de respuesta que las instalaciones deberán cumplir </w:t>
      </w:r>
      <w:r w:rsidR="2D344E51" w:rsidRPr="00A70BF1">
        <w:t>desde la activación</w:t>
      </w:r>
      <w:r w:rsidR="012694F5" w:rsidRPr="00A70BF1">
        <w:t xml:space="preserve"> de la señal de</w:t>
      </w:r>
      <w:r w:rsidR="007F099F" w:rsidRPr="00A70BF1">
        <w:t xml:space="preserve"> reducción automática de potencia</w:t>
      </w:r>
      <w:r w:rsidR="2D344E51" w:rsidRPr="00A70BF1">
        <w:t xml:space="preserve"> </w:t>
      </w:r>
      <w:r w:rsidRPr="00A70BF1">
        <w:t>dependerán del elemento de red implicado en la sobrecarga post-contingencia y de</w:t>
      </w:r>
      <w:r w:rsidR="00721588" w:rsidRPr="00A70BF1">
        <w:t xml:space="preserve">l nivel de sobrecarga del mismo, </w:t>
      </w:r>
      <w:r w:rsidR="008E3645" w:rsidRPr="00A70BF1">
        <w:t xml:space="preserve">y </w:t>
      </w:r>
      <w:r w:rsidR="00721588" w:rsidRPr="00A70BF1">
        <w:t>serán</w:t>
      </w:r>
      <w:r w:rsidR="00985300" w:rsidRPr="00A70BF1">
        <w:t>:</w:t>
      </w:r>
    </w:p>
    <w:p w14:paraId="59C0F07A" w14:textId="13AF6AA2" w:rsidR="00D3443D" w:rsidRPr="00A70BF1" w:rsidRDefault="007F099F" w:rsidP="00A73015">
      <w:pPr>
        <w:pStyle w:val="Prrafodelista"/>
        <w:numPr>
          <w:ilvl w:val="0"/>
          <w:numId w:val="19"/>
        </w:numPr>
        <w:spacing w:after="120"/>
        <w:ind w:left="714" w:hanging="357"/>
        <w:contextualSpacing w:val="0"/>
      </w:pPr>
      <w:r w:rsidRPr="00A70BF1">
        <w:t xml:space="preserve">Respuesta </w:t>
      </w:r>
      <w:r w:rsidR="00B15B4F" w:rsidRPr="00A70BF1">
        <w:t>rápid</w:t>
      </w:r>
      <w:r w:rsidRPr="00A70BF1">
        <w:t>a</w:t>
      </w:r>
      <w:r w:rsidR="00D3443D" w:rsidRPr="00A70BF1">
        <w:t>: la instalación</w:t>
      </w:r>
      <w:r w:rsidR="00FA71F9" w:rsidRPr="00A70BF1">
        <w:t xml:space="preserve"> </w:t>
      </w:r>
      <w:r w:rsidR="006D798E" w:rsidRPr="00A70BF1">
        <w:t xml:space="preserve">o conjunto de instalaciones </w:t>
      </w:r>
      <w:r w:rsidR="00D3443D" w:rsidRPr="00A70BF1">
        <w:t>deberá reducir s</w:t>
      </w:r>
      <w:r w:rsidR="00F02400" w:rsidRPr="00A70BF1">
        <w:t>u producción</w:t>
      </w:r>
      <w:r w:rsidR="00DF3342" w:rsidRPr="00A70BF1">
        <w:t xml:space="preserve"> o consumo</w:t>
      </w:r>
      <w:r w:rsidR="00350936" w:rsidRPr="00A70BF1">
        <w:t xml:space="preserve"> a</w:t>
      </w:r>
      <w:r w:rsidR="008E3645" w:rsidRPr="00A70BF1">
        <w:t xml:space="preserve"> cero</w:t>
      </w:r>
      <w:r w:rsidR="00FA71F9" w:rsidRPr="00A70BF1">
        <w:t xml:space="preserve"> </w:t>
      </w:r>
      <w:r w:rsidR="00D0048B">
        <w:t xml:space="preserve">(o al valor establecido por el OS, según se indica </w:t>
      </w:r>
      <w:r w:rsidR="00D0048B">
        <w:lastRenderedPageBreak/>
        <w:t xml:space="preserve">en el apartado anterior) </w:t>
      </w:r>
      <w:r w:rsidR="00FA71F9" w:rsidRPr="00A70BF1">
        <w:t xml:space="preserve">en </w:t>
      </w:r>
      <w:r w:rsidR="000F52FD" w:rsidRPr="00A70BF1">
        <w:t xml:space="preserve">un tiempo inferior </w:t>
      </w:r>
      <w:r w:rsidR="006D798E" w:rsidRPr="00A70BF1">
        <w:t xml:space="preserve">o igual </w:t>
      </w:r>
      <w:r w:rsidR="000F52FD" w:rsidRPr="00A70BF1">
        <w:t xml:space="preserve">a </w:t>
      </w:r>
      <w:r w:rsidR="00C52126">
        <w:t>5</w:t>
      </w:r>
      <w:r w:rsidR="00FA71F9" w:rsidRPr="00A70BF1">
        <w:t xml:space="preserve"> segundos </w:t>
      </w:r>
      <w:r w:rsidR="00E12308" w:rsidRPr="00A70BF1">
        <w:t>desde la activación</w:t>
      </w:r>
      <w:r w:rsidR="00F02400" w:rsidRPr="00A70BF1">
        <w:t xml:space="preserve"> </w:t>
      </w:r>
      <w:r w:rsidR="00FA71F9" w:rsidRPr="00A70BF1">
        <w:t xml:space="preserve">de la señal de </w:t>
      </w:r>
      <w:r w:rsidRPr="00A70BF1">
        <w:t>reducción automática de potencia</w:t>
      </w:r>
      <w:r w:rsidR="005944F8" w:rsidRPr="00A70BF1">
        <w:t xml:space="preserve"> por parte del OS</w:t>
      </w:r>
      <w:r w:rsidR="00E12308" w:rsidRPr="00A70BF1">
        <w:t>.</w:t>
      </w:r>
    </w:p>
    <w:p w14:paraId="31962EE0" w14:textId="4B9A93C8" w:rsidR="00FA71F9" w:rsidRPr="00A70BF1" w:rsidRDefault="007F099F" w:rsidP="00A73015">
      <w:pPr>
        <w:pStyle w:val="Prrafodelista"/>
        <w:numPr>
          <w:ilvl w:val="0"/>
          <w:numId w:val="19"/>
        </w:numPr>
        <w:spacing w:after="120"/>
        <w:ind w:left="714" w:hanging="357"/>
        <w:contextualSpacing w:val="0"/>
      </w:pPr>
      <w:r w:rsidRPr="00A70BF1">
        <w:t xml:space="preserve">Respuesta </w:t>
      </w:r>
      <w:r w:rsidR="00B15B4F" w:rsidRPr="00A70BF1">
        <w:t>medi</w:t>
      </w:r>
      <w:r w:rsidRPr="00A70BF1">
        <w:t>a</w:t>
      </w:r>
      <w:r w:rsidR="00D3443D" w:rsidRPr="00A70BF1">
        <w:t xml:space="preserve">: </w:t>
      </w:r>
      <w:r w:rsidR="00F02400" w:rsidRPr="00A70BF1">
        <w:t>la instalación</w:t>
      </w:r>
      <w:r w:rsidR="006D798E" w:rsidRPr="00A70BF1">
        <w:t xml:space="preserve"> o conjunto de instalaciones</w:t>
      </w:r>
      <w:r w:rsidR="00F02400" w:rsidRPr="00A70BF1">
        <w:t xml:space="preserve"> deberá reducir su producción </w:t>
      </w:r>
      <w:r w:rsidR="00DF3342" w:rsidRPr="00A70BF1">
        <w:t xml:space="preserve">o consumo </w:t>
      </w:r>
      <w:r w:rsidR="008E3645" w:rsidRPr="00A70BF1">
        <w:t>a cero</w:t>
      </w:r>
      <w:r w:rsidR="000F52FD" w:rsidRPr="00A70BF1">
        <w:t xml:space="preserve"> </w:t>
      </w:r>
      <w:r w:rsidR="00D0048B">
        <w:t xml:space="preserve">(o al valor establecido por el OS, según se indica en el apartado anterior) </w:t>
      </w:r>
      <w:r w:rsidR="00F02400" w:rsidRPr="00A70BF1">
        <w:t xml:space="preserve">en </w:t>
      </w:r>
      <w:r w:rsidR="00CB5B0E" w:rsidRPr="00A70BF1">
        <w:t xml:space="preserve">un tiempo inferior </w:t>
      </w:r>
      <w:r w:rsidR="006D798E" w:rsidRPr="00A70BF1">
        <w:t xml:space="preserve">o igual </w:t>
      </w:r>
      <w:r w:rsidR="00CB5B0E" w:rsidRPr="00A70BF1">
        <w:t xml:space="preserve">a </w:t>
      </w:r>
      <w:r w:rsidR="00F02400" w:rsidRPr="00A70BF1">
        <w:t xml:space="preserve">40 segundos desde la activación de la señal de </w:t>
      </w:r>
      <w:r w:rsidRPr="00A70BF1">
        <w:t>reducción automática de potencia</w:t>
      </w:r>
      <w:r w:rsidR="005944F8" w:rsidRPr="00A70BF1">
        <w:t xml:space="preserve"> por parte del OS</w:t>
      </w:r>
      <w:r w:rsidR="00F02400" w:rsidRPr="00A70BF1">
        <w:t>.</w:t>
      </w:r>
    </w:p>
    <w:p w14:paraId="6F1CF0FE" w14:textId="04243737" w:rsidR="006B6257" w:rsidRPr="00A70BF1" w:rsidRDefault="007F099F" w:rsidP="00A73015">
      <w:pPr>
        <w:pStyle w:val="Prrafodelista"/>
        <w:numPr>
          <w:ilvl w:val="0"/>
          <w:numId w:val="19"/>
        </w:numPr>
        <w:spacing w:after="120"/>
        <w:ind w:left="714" w:hanging="357"/>
        <w:contextualSpacing w:val="0"/>
      </w:pPr>
      <w:r w:rsidRPr="00A70BF1">
        <w:t xml:space="preserve">Respuesta </w:t>
      </w:r>
      <w:r w:rsidR="00B15B4F" w:rsidRPr="00A70BF1">
        <w:t>lent</w:t>
      </w:r>
      <w:r w:rsidRPr="00A70BF1">
        <w:t>a</w:t>
      </w:r>
      <w:r w:rsidR="00D3443D" w:rsidRPr="00A70BF1">
        <w:t xml:space="preserve">: </w:t>
      </w:r>
      <w:r w:rsidR="00F02400" w:rsidRPr="00A70BF1">
        <w:t xml:space="preserve">la instalación </w:t>
      </w:r>
      <w:r w:rsidR="006D798E" w:rsidRPr="00A70BF1">
        <w:t xml:space="preserve">o conjunto de instalaciones </w:t>
      </w:r>
      <w:r w:rsidR="00F02400" w:rsidRPr="00A70BF1">
        <w:t xml:space="preserve">deberá reducir su producción </w:t>
      </w:r>
      <w:r w:rsidR="00901167" w:rsidRPr="00A70BF1">
        <w:t xml:space="preserve">o consumo </w:t>
      </w:r>
      <w:r w:rsidR="008E3645" w:rsidRPr="00A70BF1">
        <w:t>a cero</w:t>
      </w:r>
      <w:r w:rsidR="00CB5B0E" w:rsidRPr="00A70BF1">
        <w:t xml:space="preserve"> </w:t>
      </w:r>
      <w:r w:rsidR="00D0048B">
        <w:t xml:space="preserve">(o al valor establecido por el OS, según se indica en el apartado anterior) </w:t>
      </w:r>
      <w:r w:rsidR="00CB5B0E" w:rsidRPr="00A70BF1">
        <w:t xml:space="preserve">en un tiempo inferior </w:t>
      </w:r>
      <w:r w:rsidR="006D798E" w:rsidRPr="00A70BF1">
        <w:t xml:space="preserve">o igual </w:t>
      </w:r>
      <w:r w:rsidR="00CB5B0E" w:rsidRPr="00A70BF1">
        <w:t xml:space="preserve">a </w:t>
      </w:r>
      <w:r w:rsidR="00F02400" w:rsidRPr="00A70BF1">
        <w:t xml:space="preserve">15 minutos desde la activación de la señal de </w:t>
      </w:r>
      <w:r w:rsidRPr="00A70BF1">
        <w:t>reducción automática de potencia</w:t>
      </w:r>
      <w:r w:rsidR="005944F8" w:rsidRPr="00A70BF1">
        <w:t xml:space="preserve"> por parte del OS</w:t>
      </w:r>
      <w:r w:rsidR="00F02400" w:rsidRPr="00A70BF1">
        <w:t>.</w:t>
      </w:r>
    </w:p>
    <w:p w14:paraId="26484C8D" w14:textId="4CC38A53" w:rsidR="00BC0C5E" w:rsidRPr="00A70BF1" w:rsidRDefault="00BC0C5E" w:rsidP="00C71072">
      <w:pPr>
        <w:pStyle w:val="Ttulo1"/>
        <w:ind w:left="360" w:hanging="360"/>
      </w:pPr>
      <w:r w:rsidRPr="00A70BF1">
        <w:t>Incumplimiento</w:t>
      </w:r>
      <w:r w:rsidR="00345709" w:rsidRPr="00A70BF1">
        <w:t>s</w:t>
      </w:r>
      <w:r w:rsidRPr="00A70BF1">
        <w:t xml:space="preserve"> </w:t>
      </w:r>
      <w:r w:rsidR="003931A1" w:rsidRPr="00A70BF1">
        <w:t>asociados a la participación en el sistema de reducción automática de potencia</w:t>
      </w:r>
    </w:p>
    <w:p w14:paraId="2F7ACBF4" w14:textId="6587C75E" w:rsidR="00DC0074" w:rsidRPr="00A70BF1" w:rsidRDefault="00DC0074" w:rsidP="00DC0074">
      <w:pPr>
        <w:rPr>
          <w:lang w:val="es-ES_tradnl"/>
        </w:rPr>
      </w:pPr>
      <w:r w:rsidRPr="00A70BF1">
        <w:rPr>
          <w:lang w:val="es-ES_tradnl"/>
        </w:rPr>
        <w:t xml:space="preserve">A efectos de este procedimiento de operación, se considerará que una instalación </w:t>
      </w:r>
      <w:r w:rsidR="006D798E" w:rsidRPr="00A70BF1">
        <w:rPr>
          <w:lang w:val="es-ES_tradnl"/>
        </w:rPr>
        <w:t xml:space="preserve">participante en el sistema de reducción automática de potencia </w:t>
      </w:r>
      <w:r w:rsidRPr="00A70BF1">
        <w:rPr>
          <w:lang w:val="es-ES_tradnl"/>
        </w:rPr>
        <w:t>ha incurrido en un incumplimiento cuando:</w:t>
      </w:r>
    </w:p>
    <w:p w14:paraId="32FDC90D" w14:textId="43D7D3EB" w:rsidR="00B10E94" w:rsidRPr="00A70BF1" w:rsidRDefault="00DC0074" w:rsidP="00A73015">
      <w:pPr>
        <w:pStyle w:val="Prrafodelista"/>
        <w:numPr>
          <w:ilvl w:val="0"/>
          <w:numId w:val="17"/>
        </w:numPr>
        <w:spacing w:after="120"/>
        <w:ind w:hanging="357"/>
        <w:contextualSpacing w:val="0"/>
        <w:rPr>
          <w:lang w:val="es-ES_tradnl"/>
        </w:rPr>
      </w:pPr>
      <w:r w:rsidRPr="00A70BF1">
        <w:rPr>
          <w:lang w:val="es-ES_tradnl"/>
        </w:rPr>
        <w:t>Vulner</w:t>
      </w:r>
      <w:r w:rsidR="006D798E" w:rsidRPr="00A70BF1">
        <w:rPr>
          <w:lang w:val="es-ES_tradnl"/>
        </w:rPr>
        <w:t>a</w:t>
      </w:r>
      <w:r w:rsidRPr="00A70BF1">
        <w:rPr>
          <w:lang w:val="es-ES_tradnl"/>
        </w:rPr>
        <w:t xml:space="preserve"> una orden de activación del sistema de reducción automática de potencia tras la emisión de la correspondiente señal por parte del OS, o</w:t>
      </w:r>
    </w:p>
    <w:p w14:paraId="5659CE6F" w14:textId="2524AE9D" w:rsidR="008638A2" w:rsidRPr="00A70BF1" w:rsidRDefault="008638A2" w:rsidP="00A73015">
      <w:pPr>
        <w:pStyle w:val="Prrafodelista"/>
        <w:numPr>
          <w:ilvl w:val="0"/>
          <w:numId w:val="17"/>
        </w:numPr>
        <w:spacing w:after="120"/>
        <w:ind w:hanging="357"/>
        <w:contextualSpacing w:val="0"/>
        <w:rPr>
          <w:lang w:val="es-ES_tradnl"/>
        </w:rPr>
      </w:pPr>
      <w:r w:rsidRPr="00A70BF1">
        <w:rPr>
          <w:lang w:val="es-ES_tradnl"/>
        </w:rPr>
        <w:t>Tras</w:t>
      </w:r>
      <w:r w:rsidR="00DC0074" w:rsidRPr="00A70BF1">
        <w:rPr>
          <w:lang w:val="es-ES_tradnl"/>
        </w:rPr>
        <w:t xml:space="preserve"> la recepción de la señal de activación del sistema, </w:t>
      </w:r>
      <w:r w:rsidR="006D798E" w:rsidRPr="00A70BF1">
        <w:rPr>
          <w:lang w:val="es-ES_tradnl"/>
        </w:rPr>
        <w:t xml:space="preserve">reduce </w:t>
      </w:r>
      <w:r w:rsidR="00DC0074" w:rsidRPr="00A70BF1">
        <w:rPr>
          <w:lang w:val="es-ES_tradnl"/>
        </w:rPr>
        <w:t xml:space="preserve">su potencia hasta el valor </w:t>
      </w:r>
      <w:r w:rsidR="00365011">
        <w:rPr>
          <w:lang w:val="es-ES_tradnl"/>
        </w:rPr>
        <w:t>requerido</w:t>
      </w:r>
      <w:r w:rsidR="00DC0074" w:rsidRPr="00A70BF1">
        <w:rPr>
          <w:lang w:val="es-ES_tradnl"/>
        </w:rPr>
        <w:t xml:space="preserve"> en un tiempo superior al tiempo de respuesta asociado a la señal de activación</w:t>
      </w:r>
      <w:r w:rsidRPr="00A70BF1">
        <w:rPr>
          <w:lang w:val="es-ES_tradnl"/>
        </w:rPr>
        <w:t>.</w:t>
      </w:r>
    </w:p>
    <w:p w14:paraId="3F35BC66" w14:textId="77777777" w:rsidR="006D798E" w:rsidRPr="00A70BF1" w:rsidRDefault="006D798E" w:rsidP="006D798E">
      <w:pPr>
        <w:spacing w:before="240"/>
      </w:pPr>
      <w:bookmarkStart w:id="18" w:name="_Hlk67994724"/>
      <w:r w:rsidRPr="00A70BF1">
        <w:t>Aquellas instalaciones que incurran en un incumplimiento serán deshabilitadas del sistema de reducción automática de potencia durante un periodo de 3 meses desde que el OS hace efectiva dicha comunicación al centro de control de generación y demanda por medio del cual la instalación intercambia información en tiempo real con el OS. Transcurrido este tiempo, la instalación podrá habilitarse de nuevo en el sistema, para lo que deberá repetir las pruebas recogidas en el Anexo I del presente procedimiento, debiendo superar en este caso una prueba adicional consistente en la reducción real de su potencia con una orden de respuesta rápida.</w:t>
      </w:r>
    </w:p>
    <w:p w14:paraId="1E24E4A3" w14:textId="1CA44330" w:rsidR="006D798E" w:rsidRDefault="006D798E" w:rsidP="00CD45BB">
      <w:pPr>
        <w:spacing w:before="240"/>
      </w:pPr>
      <w:r w:rsidRPr="00A70BF1">
        <w:t xml:space="preserve">En el caso de instalaciones habilitadas en el sistema de reducción automática de potencia, de potencia instalada inferior o igual a 1 MW que constituyan una unidad física con localización eléctrica específica de manera conjunta con otras instalaciones de este tipo, el incumplimiento de una de ellas y, por tanto, su correspondiente deshabilitación, aplicará </w:t>
      </w:r>
      <w:r w:rsidR="005012E0">
        <w:t xml:space="preserve">también </w:t>
      </w:r>
      <w:r w:rsidRPr="00A70BF1">
        <w:t xml:space="preserve">sobre el resto de </w:t>
      </w:r>
      <w:proofErr w:type="gramStart"/>
      <w:r w:rsidRPr="00A70BF1">
        <w:t>instalaciones</w:t>
      </w:r>
      <w:proofErr w:type="gramEnd"/>
      <w:r w:rsidRPr="00A70BF1">
        <w:t xml:space="preserve"> de la UF.</w:t>
      </w:r>
      <w:moveFromRangeStart w:id="19" w:author="Red Eléctrica" w:date="2022-10-25T16:00:00Z" w:name="move117606040"/>
      <w:moveFrom w:id="20" w:author="Red Eléctrica" w:date="2022-10-25T16:00:00Z">
        <w:r w:rsidR="00B16DF6" w:rsidRPr="00B16DF6">
          <w:t>Remisión de información a la CNMC.</w:t>
        </w:r>
      </w:moveFrom>
      <w:moveFromRangeEnd w:id="19"/>
    </w:p>
    <w:p w14:paraId="0138733D" w14:textId="3F67BE2A" w:rsidR="00B16DF6" w:rsidRDefault="006B740C" w:rsidP="001D3A12">
      <w:pPr>
        <w:rPr>
          <w:ins w:id="21" w:author="Red Eléctrica" w:date="2022-10-25T16:00:00Z"/>
        </w:rPr>
      </w:pPr>
      <w:ins w:id="22" w:author="Red Eléctrica" w:date="2022-10-25T16:00:00Z">
        <w:r>
          <w:t>Asimismo, para el buen funcionamiento del sistema de reducción automática de potencia</w:t>
        </w:r>
        <w:r w:rsidR="00B549AD">
          <w:t>,</w:t>
        </w:r>
        <w:r>
          <w:t xml:space="preserve"> es preciso que las instalaciones habilitadas en el mismo cumplan </w:t>
        </w:r>
        <w:r w:rsidR="00CE4F22">
          <w:t xml:space="preserve">en todo momento </w:t>
        </w:r>
        <w:r>
          <w:t xml:space="preserve">con los requisitos </w:t>
        </w:r>
        <w:r w:rsidRPr="00A70BF1">
          <w:rPr>
            <w:rStyle w:val="normaltextrun"/>
            <w:color w:val="000000"/>
          </w:rPr>
          <w:t>para la participación</w:t>
        </w:r>
        <w:r>
          <w:rPr>
            <w:rStyle w:val="normaltextrun"/>
            <w:color w:val="000000"/>
          </w:rPr>
          <w:t xml:space="preserve"> recogidos en este procedimiento y en la documentación técnica correspondiente</w:t>
        </w:r>
        <w:r>
          <w:t>.</w:t>
        </w:r>
        <w:r w:rsidR="006366FD">
          <w:t xml:space="preserve"> </w:t>
        </w:r>
        <w:r>
          <w:t>E</w:t>
        </w:r>
        <w:r w:rsidR="008F431C">
          <w:t>n caso de que una instalación habilitada en el sistema de reducción automática de potencia incumpl</w:t>
        </w:r>
        <w:r w:rsidR="00692F9B">
          <w:t>a</w:t>
        </w:r>
        <w:r w:rsidR="008F431C">
          <w:t xml:space="preserve"> alguna de las condiciones para participar en el mismo</w:t>
        </w:r>
        <w:r>
          <w:t xml:space="preserve"> durante más del 5% del tiempo </w:t>
        </w:r>
        <w:r w:rsidR="00194111">
          <w:t>de</w:t>
        </w:r>
        <w:r>
          <w:t xml:space="preserve"> un año móvil</w:t>
        </w:r>
        <w:r w:rsidR="008D1510">
          <w:t>,</w:t>
        </w:r>
        <w:r w:rsidR="004D1BEE">
          <w:t xml:space="preserve"> el OS</w:t>
        </w:r>
        <w:r w:rsidR="008F431C">
          <w:t xml:space="preserve"> podrá proceder a su baja definitiva en el sistema</w:t>
        </w:r>
        <w:r w:rsidR="0020752C">
          <w:t>,</w:t>
        </w:r>
        <w:r w:rsidR="008F431C">
          <w:t xml:space="preserve"> </w:t>
        </w:r>
        <w:r w:rsidR="008F431C" w:rsidRPr="00D51C08">
          <w:t>previa comunicación al centro de control de generación y demanda asociado a la instalación.</w:t>
        </w:r>
        <w:r w:rsidR="0034716B" w:rsidRPr="0034716B">
          <w:t xml:space="preserve"> </w:t>
        </w:r>
        <w:r w:rsidR="00A459D6">
          <w:t xml:space="preserve">En dicho caso, la instalación afectada deberá tramitar una nueva alta de la instalación en el sistema de reducción automática de potencia. </w:t>
        </w:r>
        <w:r w:rsidR="0038654F">
          <w:t xml:space="preserve">En este caso, no será necesario realizar una prueba adicional de reducción real de </w:t>
        </w:r>
        <w:r w:rsidR="00DD5837">
          <w:t>su</w:t>
        </w:r>
        <w:r w:rsidR="0038654F">
          <w:t xml:space="preserve"> potencia.</w:t>
        </w:r>
      </w:ins>
    </w:p>
    <w:p w14:paraId="69C7A0CE" w14:textId="2A70ECAF" w:rsidR="00B16DF6" w:rsidRDefault="00B16DF6" w:rsidP="00B16DF6">
      <w:pPr>
        <w:pStyle w:val="Ttulo1"/>
        <w:spacing w:before="240"/>
        <w:ind w:left="360" w:hanging="360"/>
        <w:rPr>
          <w:ins w:id="23" w:author="Red Eléctrica" w:date="2022-10-25T16:00:00Z"/>
        </w:rPr>
      </w:pPr>
      <w:moveToRangeStart w:id="24" w:author="Red Eléctrica" w:date="2022-10-25T16:00:00Z" w:name="move117606040"/>
      <w:moveTo w:id="25" w:author="Red Eléctrica" w:date="2022-10-25T16:00:00Z">
        <w:r w:rsidRPr="00B16DF6">
          <w:t>Remisión de información a la CNMC.</w:t>
        </w:r>
      </w:moveTo>
      <w:moveToRangeEnd w:id="24"/>
    </w:p>
    <w:p w14:paraId="0B895CEA" w14:textId="30348463" w:rsidR="00B16DF6" w:rsidRPr="00A70BF1" w:rsidDel="00D4422F" w:rsidRDefault="00B16DF6" w:rsidP="006D798E">
      <w:pPr>
        <w:spacing w:before="240"/>
        <w:sectPr w:rsidR="00B16DF6" w:rsidRPr="00A70BF1" w:rsidDel="00D4422F" w:rsidSect="00C50916">
          <w:footerReference w:type="default" r:id="rId11"/>
          <w:pgSz w:w="11906" w:h="16838"/>
          <w:pgMar w:top="1417" w:right="1701" w:bottom="1417" w:left="1701" w:header="708" w:footer="708" w:gutter="0"/>
          <w:cols w:space="708"/>
          <w:docGrid w:linePitch="360"/>
        </w:sectPr>
      </w:pPr>
      <w:r w:rsidRPr="00B16DF6">
        <w:lastRenderedPageBreak/>
        <w:t>Anualmente, el operador del sistema remitirá a la CNMC un informe sobre el funcionamiento del SRAP, en el que deberá incluir información sobre las instalaciones participantes, los volúmenes de predisposición aplicados y las reducciones efectivas de potencia, así como una valoración sobre la necesidad de revisar el tiempo de la respuesta rápida</w:t>
      </w:r>
    </w:p>
    <w:p w14:paraId="618BF5D7" w14:textId="6C536A99" w:rsidR="004118DD" w:rsidRPr="00A70BF1" w:rsidRDefault="004118DD" w:rsidP="004118DD">
      <w:pPr>
        <w:jc w:val="center"/>
        <w:rPr>
          <w:b/>
        </w:rPr>
      </w:pPr>
      <w:r w:rsidRPr="00A70BF1">
        <w:rPr>
          <w:b/>
        </w:rPr>
        <w:lastRenderedPageBreak/>
        <w:t xml:space="preserve">Anexo I. Pruebas para la habilitación </w:t>
      </w:r>
      <w:r w:rsidR="00FC1728" w:rsidRPr="00A70BF1">
        <w:rPr>
          <w:b/>
        </w:rPr>
        <w:t>del</w:t>
      </w:r>
      <w:r w:rsidRPr="00A70BF1">
        <w:rPr>
          <w:b/>
        </w:rPr>
        <w:t xml:space="preserve"> sistema de </w:t>
      </w:r>
      <w:r w:rsidR="00CC0C39" w:rsidRPr="00A70BF1">
        <w:rPr>
          <w:b/>
        </w:rPr>
        <w:t>reducción automática de potencia</w:t>
      </w:r>
    </w:p>
    <w:p w14:paraId="004D0AB8" w14:textId="37234C9F" w:rsidR="004118DD" w:rsidRPr="00A70BF1" w:rsidRDefault="004118DD" w:rsidP="007117EA">
      <w:pPr>
        <w:pStyle w:val="Ttulo4"/>
        <w:numPr>
          <w:ilvl w:val="0"/>
          <w:numId w:val="0"/>
        </w:numPr>
        <w:rPr>
          <w:b/>
        </w:rPr>
      </w:pPr>
    </w:p>
    <w:p w14:paraId="603F31A0" w14:textId="58C91065" w:rsidR="004118DD" w:rsidRPr="00A70BF1" w:rsidRDefault="00AE0C3F" w:rsidP="007117EA">
      <w:r w:rsidRPr="00A70BF1">
        <w:t xml:space="preserve">El objetivo de estas pruebas es validar la correcta recepción y cumplimiento de las señales de </w:t>
      </w:r>
      <w:r w:rsidR="006D798E" w:rsidRPr="00A70BF1">
        <w:t>rol, predisposición</w:t>
      </w:r>
      <w:r w:rsidRPr="00A70BF1">
        <w:t xml:space="preserve"> y activación de</w:t>
      </w:r>
      <w:r w:rsidR="00CC0C39" w:rsidRPr="00A70BF1">
        <w:t>l sistema de reducción automática de potencia</w:t>
      </w:r>
      <w:r w:rsidRPr="00A70BF1">
        <w:t xml:space="preserve"> </w:t>
      </w:r>
      <w:r w:rsidR="006D798E" w:rsidRPr="00A70BF1">
        <w:t>emitidas por el OS</w:t>
      </w:r>
      <w:r w:rsidR="00FC290C">
        <w:t>,</w:t>
      </w:r>
      <w:r w:rsidR="006D798E" w:rsidRPr="00A70BF1">
        <w:t xml:space="preserve"> </w:t>
      </w:r>
      <w:r w:rsidRPr="00A70BF1">
        <w:t>por parte de</w:t>
      </w:r>
      <w:r w:rsidR="006D798E" w:rsidRPr="00A70BF1">
        <w:t xml:space="preserve"> los centros de control de generación y demanda y de</w:t>
      </w:r>
      <w:r w:rsidRPr="00A70BF1">
        <w:t xml:space="preserve"> las instalaciones que implementen e</w:t>
      </w:r>
      <w:r w:rsidR="00CC0C39" w:rsidRPr="00A70BF1">
        <w:t>ste</w:t>
      </w:r>
      <w:r w:rsidRPr="00A70BF1">
        <w:t xml:space="preserve"> sistema.</w:t>
      </w:r>
    </w:p>
    <w:p w14:paraId="6957ABEB" w14:textId="64A84BD0" w:rsidR="00AE0C3F" w:rsidRPr="00A70BF1" w:rsidRDefault="00AE0C3F" w:rsidP="00A73015">
      <w:pPr>
        <w:pStyle w:val="Ttulo1"/>
        <w:numPr>
          <w:ilvl w:val="0"/>
          <w:numId w:val="15"/>
        </w:numPr>
      </w:pPr>
      <w:r w:rsidRPr="00A70BF1">
        <w:t>Solicitud de realización de pruebas</w:t>
      </w:r>
    </w:p>
    <w:p w14:paraId="0C88516C" w14:textId="1F6DEB26" w:rsidR="00AE0C3F" w:rsidRPr="00A70BF1" w:rsidRDefault="00AE0C3F" w:rsidP="007117EA">
      <w:r w:rsidRPr="00A70BF1">
        <w:t xml:space="preserve">Las solicitudes de realización de pruebas para </w:t>
      </w:r>
      <w:r w:rsidR="00FC1728" w:rsidRPr="00A70BF1">
        <w:t xml:space="preserve">la habilitación del sistema de </w:t>
      </w:r>
      <w:r w:rsidR="00CC0C39" w:rsidRPr="00A70BF1">
        <w:t xml:space="preserve">reducción automática de potencia </w:t>
      </w:r>
      <w:r w:rsidR="00FC1728" w:rsidRPr="00A70BF1">
        <w:t xml:space="preserve">deberán ser remitidas formalmente por el centro de control de generación y demanda </w:t>
      </w:r>
      <w:r w:rsidR="006D798E" w:rsidRPr="00A70BF1">
        <w:t>por medio del cual</w:t>
      </w:r>
      <w:r w:rsidR="00FC1728" w:rsidRPr="00A70BF1">
        <w:t xml:space="preserve"> la instalación solicitante</w:t>
      </w:r>
      <w:r w:rsidR="00287448" w:rsidRPr="00A70BF1">
        <w:t xml:space="preserve"> </w:t>
      </w:r>
      <w:r w:rsidR="006D798E" w:rsidRPr="00A70BF1">
        <w:t>intercambia información en tiempo real con e</w:t>
      </w:r>
      <w:r w:rsidR="00287448" w:rsidRPr="00A70BF1">
        <w:t>l OS, a través de los medios que éste último indique en su página Web.</w:t>
      </w:r>
    </w:p>
    <w:p w14:paraId="6B51958B" w14:textId="73723C0B" w:rsidR="004104CC" w:rsidRPr="00A70BF1" w:rsidRDefault="006D798E" w:rsidP="004104CC">
      <w:pPr>
        <w:rPr>
          <w:color w:val="000000"/>
          <w:shd w:val="clear" w:color="auto" w:fill="auto"/>
        </w:rPr>
      </w:pPr>
      <w:r w:rsidRPr="00A70BF1">
        <w:t>Una vez realizada l</w:t>
      </w:r>
      <w:r w:rsidR="004104CC" w:rsidRPr="00A70BF1">
        <w:t>a solicitud</w:t>
      </w:r>
      <w:r w:rsidRPr="00A70BF1">
        <w:t>, e</w:t>
      </w:r>
      <w:r w:rsidR="565D8F70" w:rsidRPr="00A70BF1">
        <w:rPr>
          <w:rStyle w:val="normaltextrun"/>
          <w:color w:val="000000"/>
        </w:rPr>
        <w:t xml:space="preserve">l OS </w:t>
      </w:r>
      <w:r w:rsidRPr="00A70BF1">
        <w:rPr>
          <w:rStyle w:val="normaltextrun"/>
          <w:color w:val="000000"/>
        </w:rPr>
        <w:t xml:space="preserve">comprobará el cumplimiento de las condiciones y de los requisitos técnicos necesarios para la participación en el sistema de reducción automática de potencia. En caso de detectar el incumplimiento de alguno de éstos, el OS se lo comunicará al centro de control de generación y demanda asociado a la instalación, disponiendo esta última de un plazo de </w:t>
      </w:r>
      <w:r w:rsidR="657EB93C" w:rsidRPr="00A70BF1">
        <w:rPr>
          <w:rStyle w:val="normaltextrun"/>
          <w:color w:val="000000"/>
        </w:rPr>
        <w:t>tres</w:t>
      </w:r>
      <w:r w:rsidR="565D8F70" w:rsidRPr="00A70BF1">
        <w:rPr>
          <w:rStyle w:val="normaltextrun"/>
          <w:color w:val="000000"/>
        </w:rPr>
        <w:t xml:space="preserve"> semanas desde </w:t>
      </w:r>
      <w:r w:rsidRPr="00A70BF1">
        <w:rPr>
          <w:rStyle w:val="normaltextrun"/>
          <w:color w:val="000000" w:themeColor="text1"/>
        </w:rPr>
        <w:t>que el OS efectúa dicha comunicación para corregirlo</w:t>
      </w:r>
      <w:r w:rsidRPr="00A70BF1">
        <w:rPr>
          <w:rStyle w:val="normaltextrun"/>
          <w:color w:val="000000"/>
        </w:rPr>
        <w:t xml:space="preserve">. Si una vez transcurrido este plazo la instalación solicitante no satisface todas las condiciones y requisitos técnicos necesarios para participar en el sistema, </w:t>
      </w:r>
      <w:r w:rsidR="565D8F70" w:rsidRPr="00A70BF1">
        <w:rPr>
          <w:rStyle w:val="normaltextrun"/>
          <w:color w:val="000000"/>
        </w:rPr>
        <w:t>la solicitud de realización de pruebas se considerará retirada.</w:t>
      </w:r>
      <w:r w:rsidR="565D8F70" w:rsidRPr="00A70BF1">
        <w:rPr>
          <w:rStyle w:val="eop"/>
          <w:color w:val="000000"/>
        </w:rPr>
        <w:t> </w:t>
      </w:r>
    </w:p>
    <w:p w14:paraId="13EE4CCB" w14:textId="766EB23E" w:rsidR="00287448" w:rsidRPr="00A70BF1" w:rsidRDefault="00FC1728" w:rsidP="007117EA">
      <w:r w:rsidRPr="00A70BF1">
        <w:t xml:space="preserve">El OS dispondrá de un plazo de </w:t>
      </w:r>
      <w:r w:rsidR="002C0BA0" w:rsidRPr="00A70BF1">
        <w:t>1 mes</w:t>
      </w:r>
      <w:r w:rsidRPr="00A70BF1">
        <w:t xml:space="preserve"> desde la recepción de la solicitud</w:t>
      </w:r>
      <w:r w:rsidR="006D798E" w:rsidRPr="00A70BF1">
        <w:t xml:space="preserve"> para confirmar que la instalación cumple con todos los requisitos técnicos necesarios </w:t>
      </w:r>
      <w:r w:rsidR="00DA59E0">
        <w:t>antes de</w:t>
      </w:r>
      <w:r w:rsidRPr="00A70BF1">
        <w:t xml:space="preserve"> llevar a cabo la realización de estas pruebas</w:t>
      </w:r>
      <w:r w:rsidR="0046651D" w:rsidRPr="00A70BF1">
        <w:t xml:space="preserve">. </w:t>
      </w:r>
      <w:r w:rsidR="00710E1B" w:rsidRPr="00A70BF1">
        <w:t>La fecha de realización de las mismas será la acordada entre el OS y el centro de control de generación y demanda</w:t>
      </w:r>
      <w:r w:rsidR="00287448" w:rsidRPr="00A70BF1">
        <w:t xml:space="preserve"> </w:t>
      </w:r>
      <w:r w:rsidR="006D798E" w:rsidRPr="00A70BF1">
        <w:t>asociado a la instalación solicitante</w:t>
      </w:r>
      <w:r w:rsidR="00710E1B" w:rsidRPr="00A70BF1">
        <w:t>, y tanto su inicio como su desarrollo y finalización estarán condicionados en todo momento al adecuado mantenimiento de las condiciones de seguridad necesarias para el correcto funcionamiento del sistema eléctrico.</w:t>
      </w:r>
    </w:p>
    <w:p w14:paraId="265E577C" w14:textId="0FB8D8EE" w:rsidR="00FC1728" w:rsidRPr="00A70BF1" w:rsidRDefault="424F2BE9" w:rsidP="007117EA">
      <w:r w:rsidRPr="00A70BF1">
        <w:t>Una vez finalizadas las pruebas</w:t>
      </w:r>
      <w:r w:rsidR="006D798E" w:rsidRPr="00A70BF1">
        <w:t xml:space="preserve"> y verificada la respuesta obtenida</w:t>
      </w:r>
      <w:r w:rsidRPr="00A70BF1">
        <w:t>, e</w:t>
      </w:r>
      <w:r w:rsidR="137F9E2C" w:rsidRPr="00A70BF1">
        <w:t xml:space="preserve">l OS comunicará el resultado de las </w:t>
      </w:r>
      <w:r w:rsidRPr="00A70BF1">
        <w:t xml:space="preserve">mismas </w:t>
      </w:r>
      <w:r w:rsidR="137F9E2C" w:rsidRPr="00A70BF1">
        <w:t xml:space="preserve">al centro de control </w:t>
      </w:r>
      <w:r w:rsidRPr="00A70BF1">
        <w:t xml:space="preserve">de generación y demanda </w:t>
      </w:r>
      <w:r w:rsidR="006D798E" w:rsidRPr="00A70BF1">
        <w:t xml:space="preserve">asociado a </w:t>
      </w:r>
      <w:r w:rsidR="137F9E2C" w:rsidRPr="00A70BF1">
        <w:t>la instalación</w:t>
      </w:r>
      <w:r w:rsidR="7601B267" w:rsidRPr="00A70BF1">
        <w:t xml:space="preserve">, que deberá repetirlas en caso de que el resultado no haya sido satisfactorio. Para ello, deberá </w:t>
      </w:r>
      <w:r w:rsidR="137F9E2C" w:rsidRPr="00A70BF1">
        <w:t>contacta</w:t>
      </w:r>
      <w:r w:rsidR="7601B267" w:rsidRPr="00A70BF1">
        <w:t>r</w:t>
      </w:r>
      <w:r w:rsidR="137F9E2C" w:rsidRPr="00A70BF1">
        <w:t xml:space="preserve"> con el OS para acordar una nueva fecha.</w:t>
      </w:r>
    </w:p>
    <w:p w14:paraId="76EDBAAC" w14:textId="130DE534" w:rsidR="004118DD" w:rsidRPr="00A70BF1" w:rsidRDefault="00710E1B" w:rsidP="00C71072">
      <w:pPr>
        <w:pStyle w:val="Ttulo1"/>
        <w:ind w:left="360" w:hanging="360"/>
      </w:pPr>
      <w:r w:rsidRPr="00A70BF1">
        <w:t>Pruebas para la habilitación del sistema</w:t>
      </w:r>
      <w:r w:rsidR="007F099F" w:rsidRPr="00A70BF1">
        <w:t xml:space="preserve"> de reducción automática de potencia</w:t>
      </w:r>
    </w:p>
    <w:p w14:paraId="59B21E9C" w14:textId="4166E539" w:rsidR="5700ED18" w:rsidRPr="00A70BF1" w:rsidRDefault="1325D60B" w:rsidP="3D055B07">
      <w:pPr>
        <w:rPr>
          <w:rFonts w:eastAsiaTheme="minorEastAsia"/>
        </w:rPr>
      </w:pPr>
      <w:r w:rsidRPr="00A70BF1">
        <w:rPr>
          <w:rFonts w:eastAsiaTheme="minorEastAsia"/>
        </w:rPr>
        <w:t xml:space="preserve">Las pruebas para la habilitación del sistema de reducción </w:t>
      </w:r>
      <w:r w:rsidR="4AC4373C" w:rsidRPr="00A70BF1">
        <w:rPr>
          <w:rFonts w:eastAsiaTheme="minorEastAsia"/>
        </w:rPr>
        <w:t>automática de potencia consistirán en el envío de señales por parte del OS a</w:t>
      </w:r>
      <w:r w:rsidR="6BC52CC8" w:rsidRPr="00A70BF1">
        <w:rPr>
          <w:rFonts w:eastAsiaTheme="minorEastAsia"/>
        </w:rPr>
        <w:t>l</w:t>
      </w:r>
      <w:r w:rsidR="4AC4373C" w:rsidRPr="00A70BF1">
        <w:rPr>
          <w:rFonts w:eastAsiaTheme="minorEastAsia"/>
        </w:rPr>
        <w:t xml:space="preserve"> centro de control de generación y demanda </w:t>
      </w:r>
      <w:r w:rsidR="006D798E" w:rsidRPr="00A70BF1">
        <w:rPr>
          <w:rFonts w:eastAsiaTheme="minorEastAsia"/>
        </w:rPr>
        <w:t>por medio del cual la instalación solicitante intercambia información en tiempo real con el OS</w:t>
      </w:r>
      <w:r w:rsidR="4AC4373C" w:rsidRPr="00A70BF1">
        <w:rPr>
          <w:rFonts w:eastAsiaTheme="minorEastAsia"/>
        </w:rPr>
        <w:t>, y en la comprobación por parte del OS de</w:t>
      </w:r>
      <w:r w:rsidR="4B935680" w:rsidRPr="00A70BF1">
        <w:rPr>
          <w:rFonts w:eastAsiaTheme="minorEastAsia"/>
        </w:rPr>
        <w:t xml:space="preserve"> que la re</w:t>
      </w:r>
      <w:r w:rsidR="6CA7BEEC" w:rsidRPr="00A70BF1">
        <w:rPr>
          <w:rFonts w:eastAsiaTheme="minorEastAsia"/>
        </w:rPr>
        <w:t xml:space="preserve">spuesta </w:t>
      </w:r>
      <w:r w:rsidR="006D798E" w:rsidRPr="00A70BF1">
        <w:rPr>
          <w:rFonts w:eastAsiaTheme="minorEastAsia"/>
        </w:rPr>
        <w:t xml:space="preserve">tanto </w:t>
      </w:r>
      <w:r w:rsidR="6CA7BEEC" w:rsidRPr="00A70BF1">
        <w:rPr>
          <w:rFonts w:eastAsiaTheme="minorEastAsia"/>
        </w:rPr>
        <w:t>de</w:t>
      </w:r>
      <w:r w:rsidR="4B935680" w:rsidRPr="00A70BF1">
        <w:rPr>
          <w:rFonts w:eastAsiaTheme="minorEastAsia"/>
        </w:rPr>
        <w:t xml:space="preserve">l centro de control de generación y demanda </w:t>
      </w:r>
      <w:r w:rsidR="006D798E" w:rsidRPr="00A70BF1">
        <w:rPr>
          <w:rFonts w:eastAsiaTheme="minorEastAsia"/>
        </w:rPr>
        <w:t xml:space="preserve">como de la instalación </w:t>
      </w:r>
      <w:r w:rsidR="4B935680" w:rsidRPr="00A70BF1">
        <w:rPr>
          <w:rFonts w:eastAsiaTheme="minorEastAsia"/>
        </w:rPr>
        <w:t>es la esperada</w:t>
      </w:r>
      <w:r w:rsidR="3543606A" w:rsidRPr="00A70BF1">
        <w:rPr>
          <w:rFonts w:eastAsiaTheme="minorEastAsia"/>
        </w:rPr>
        <w:t xml:space="preserve"> de acuerdo al tipo de señal enviada.</w:t>
      </w:r>
    </w:p>
    <w:p w14:paraId="1125960A" w14:textId="29F2D2A7" w:rsidR="0061766A" w:rsidRPr="00A70BF1" w:rsidRDefault="0061766A" w:rsidP="007117EA">
      <w:r w:rsidRPr="00A70BF1">
        <w:rPr>
          <w:rFonts w:eastAsiaTheme="minorEastAsia"/>
        </w:rPr>
        <w:t>Antes de comenzar las pruebas deberá comprobarse la integridad del enla</w:t>
      </w:r>
      <w:r w:rsidRPr="00A70BF1">
        <w:t xml:space="preserve">ce entre los centros de control del OS y el centro de control de generación y demanda </w:t>
      </w:r>
      <w:r w:rsidR="006D798E" w:rsidRPr="00A70BF1">
        <w:t>asociado a la instalación solicitante</w:t>
      </w:r>
      <w:r w:rsidR="006977CE" w:rsidRPr="00A70BF1">
        <w:t>.</w:t>
      </w:r>
    </w:p>
    <w:p w14:paraId="101C2655" w14:textId="5B5127DD" w:rsidR="006977CE" w:rsidRPr="00A70BF1" w:rsidRDefault="006977CE" w:rsidP="007117EA">
      <w:r w:rsidRPr="00A70BF1">
        <w:t>El protocolo de pruebas que deberán superar las instalaciones que implementen el sistema de</w:t>
      </w:r>
      <w:r w:rsidR="007F099F" w:rsidRPr="00A70BF1">
        <w:t xml:space="preserve"> reducción automática de potencia</w:t>
      </w:r>
      <w:r w:rsidRPr="00A70BF1">
        <w:t xml:space="preserve"> para habilitarse en el mismo será el siguiente:</w:t>
      </w:r>
    </w:p>
    <w:p w14:paraId="67307AFD" w14:textId="77777777" w:rsidR="006D798E" w:rsidRPr="00A70BF1" w:rsidRDefault="006D798E" w:rsidP="00A51D4B">
      <w:pPr>
        <w:pStyle w:val="Ttulo4"/>
        <w:numPr>
          <w:ilvl w:val="0"/>
          <w:numId w:val="29"/>
        </w:numPr>
      </w:pPr>
      <w:r w:rsidRPr="00A70BF1">
        <w:t xml:space="preserve">El OS realizará diferentes cambios y combinaciones en el rol del sistema de </w:t>
      </w:r>
      <w:r w:rsidRPr="00A70BF1">
        <w:lastRenderedPageBreak/>
        <w:t>reducción automática de potencia entre CECOEL y CECORE, comprobando que el centro de control envía la señal de seguimiento de rol correcta tras cada cambio. Esta prueba solo será necesaria la primera vez que el centro de control de generación y demanda participa en la habilitación de una instalación en el sistema de reducción automática de potencia.</w:t>
      </w:r>
    </w:p>
    <w:p w14:paraId="49EB3C7D" w14:textId="242E183B" w:rsidR="006D798E" w:rsidRPr="00A70BF1" w:rsidRDefault="006D798E" w:rsidP="006D798E">
      <w:pPr>
        <w:pStyle w:val="Ttulo4"/>
      </w:pPr>
      <w:r w:rsidRPr="00A70BF1">
        <w:t>El centro de control por medio del cual la instalación que realiza las pruebas de habilitación intercambia información en tiempo real con el OS, deberá asegurarse de que la instalación toma las medidas oportunas para que las ordenes de pruebas no afecten a la producción</w:t>
      </w:r>
      <w:r w:rsidR="0064184D">
        <w:t xml:space="preserve"> </w:t>
      </w:r>
      <w:ins w:id="26" w:author="Red Eléctrica" w:date="2022-10-25T16:00:00Z">
        <w:r w:rsidR="0064184D">
          <w:t>o consumo</w:t>
        </w:r>
        <w:r w:rsidRPr="00A70BF1">
          <w:t xml:space="preserve"> </w:t>
        </w:r>
      </w:ins>
      <w:r w:rsidRPr="00A70BF1">
        <w:t xml:space="preserve">real de la instalación, informando al OS del momento en el que </w:t>
      </w:r>
      <w:r w:rsidR="0007318E" w:rsidRPr="00A70BF1">
        <w:t xml:space="preserve">la instalación que realiza las pruebas </w:t>
      </w:r>
      <w:r w:rsidRPr="00A70BF1">
        <w:t>se encuentra preparada.</w:t>
      </w:r>
    </w:p>
    <w:p w14:paraId="6198E675" w14:textId="638826E9" w:rsidR="004E2668" w:rsidRPr="00A70BF1" w:rsidRDefault="674CDCE4" w:rsidP="006D798E">
      <w:pPr>
        <w:pStyle w:val="Ttulo4"/>
      </w:pPr>
      <w:r w:rsidRPr="00A70BF1">
        <w:t>El</w:t>
      </w:r>
      <w:r w:rsidR="310090B6" w:rsidRPr="00A70BF1">
        <w:t xml:space="preserve"> OS predispondrá </w:t>
      </w:r>
      <w:r w:rsidR="7C6CD131" w:rsidRPr="00A70BF1">
        <w:t xml:space="preserve">la reducción automática de potencia </w:t>
      </w:r>
      <w:r w:rsidR="6A42D0A0" w:rsidRPr="00A70BF1">
        <w:t>de la instalación que realiza las pruebas</w:t>
      </w:r>
      <w:r w:rsidR="2B52FC42" w:rsidRPr="00A70BF1">
        <w:t>.</w:t>
      </w:r>
      <w:r w:rsidR="6A42D0A0" w:rsidRPr="00A70BF1">
        <w:t xml:space="preserve"> Dicho centro de control deberá establecer contacto telefónico con el OS para informar de la recepción de la señal tan pronto como se produzca</w:t>
      </w:r>
      <w:r w:rsidR="6CDC999A" w:rsidRPr="00A70BF1">
        <w:t>.</w:t>
      </w:r>
    </w:p>
    <w:p w14:paraId="48DC435C" w14:textId="5D2CA249" w:rsidR="004E2668" w:rsidRPr="00A70BF1" w:rsidRDefault="004E2668" w:rsidP="00A73015">
      <w:pPr>
        <w:pStyle w:val="Ttulo4"/>
      </w:pPr>
      <w:r w:rsidRPr="00A70BF1">
        <w:t xml:space="preserve">El OS </w:t>
      </w:r>
      <w:r w:rsidR="00A6151F" w:rsidRPr="00A70BF1">
        <w:t xml:space="preserve">normalizará </w:t>
      </w:r>
      <w:r w:rsidRPr="00A70BF1">
        <w:t>la señal de predisposición previamente enviada a la instalación. El centro de control de generación y demanda deberá informar al OS del cambio de la señal tan pronto como se produzca. A continuación, el OS volverá a predisponer la reducción automática de potencia de la instalación.</w:t>
      </w:r>
    </w:p>
    <w:p w14:paraId="059DD834" w14:textId="048BD563" w:rsidR="005D5D7C" w:rsidRPr="00A70BF1" w:rsidRDefault="42FE17C1" w:rsidP="00A73015">
      <w:pPr>
        <w:pStyle w:val="Ttulo4"/>
      </w:pPr>
      <w:r>
        <w:t xml:space="preserve">El OS </w:t>
      </w:r>
      <w:r w:rsidRPr="00A70BF1">
        <w:t>emitirá una señal de activación de</w:t>
      </w:r>
      <w:r w:rsidR="001800A7" w:rsidRPr="00A70BF1">
        <w:t xml:space="preserve"> </w:t>
      </w:r>
      <w:r w:rsidRPr="00A70BF1">
        <w:t>l</w:t>
      </w:r>
      <w:r w:rsidR="001800A7" w:rsidRPr="00A70BF1">
        <w:t>a</w:t>
      </w:r>
      <w:r w:rsidRPr="00A70BF1">
        <w:t xml:space="preserve"> </w:t>
      </w:r>
      <w:r w:rsidR="001800A7" w:rsidRPr="00A70BF1">
        <w:t xml:space="preserve">reducción automática de potencia </w:t>
      </w:r>
      <w:r w:rsidRPr="00A70BF1">
        <w:t xml:space="preserve">de la instalación que realiza las pruebas desde el sistema de control </w:t>
      </w:r>
      <w:r w:rsidR="000F6986" w:rsidRPr="00A70BF1">
        <w:t>principal del OS</w:t>
      </w:r>
      <w:r w:rsidRPr="00A70BF1">
        <w:t xml:space="preserve">. El centro de control de generación y demanda </w:t>
      </w:r>
      <w:r w:rsidR="006D798E" w:rsidRPr="00A70BF1">
        <w:t>por medio del cual la instalación en pruebas intercambia información en tiempo real con el OS,</w:t>
      </w:r>
      <w:r w:rsidR="004A26DF" w:rsidRPr="00A70BF1">
        <w:t xml:space="preserve"> </w:t>
      </w:r>
      <w:r w:rsidRPr="00A70BF1">
        <w:t xml:space="preserve">deberá informar </w:t>
      </w:r>
      <w:r w:rsidR="008F6EC4" w:rsidRPr="00A70BF1">
        <w:t>al OS</w:t>
      </w:r>
      <w:ins w:id="27" w:author="Red Eléctrica" w:date="2022-10-25T16:00:00Z">
        <w:r w:rsidR="008F6EC4" w:rsidRPr="00A70BF1">
          <w:t xml:space="preserve"> </w:t>
        </w:r>
      </w:ins>
      <w:r w:rsidR="00744C55">
        <w:t xml:space="preserve"> </w:t>
      </w:r>
      <w:r w:rsidRPr="00A70BF1">
        <w:t xml:space="preserve">de la correcta recepción de la señal en </w:t>
      </w:r>
      <w:r w:rsidR="000F6986" w:rsidRPr="00A70BF1">
        <w:t>el bastidor de la instalación</w:t>
      </w:r>
      <w:r w:rsidR="00946911" w:rsidRPr="00A70BF1">
        <w:t xml:space="preserve"> y d</w:t>
      </w:r>
      <w:r w:rsidR="007C00BB" w:rsidRPr="00A70BF1">
        <w:t>el tiempo de respuesta</w:t>
      </w:r>
      <w:r w:rsidR="00EB030B" w:rsidRPr="00A70BF1">
        <w:t xml:space="preserve"> asociado</w:t>
      </w:r>
      <w:r w:rsidR="000A6D2A" w:rsidRPr="00A70BF1">
        <w:t xml:space="preserve"> al tipo de señal de activación </w:t>
      </w:r>
      <w:r w:rsidR="00C1610B" w:rsidRPr="00A70BF1">
        <w:t>recibido</w:t>
      </w:r>
      <w:r w:rsidR="00EB030B" w:rsidRPr="00A70BF1">
        <w:t>,</w:t>
      </w:r>
      <w:r w:rsidR="003B1357" w:rsidRPr="00A70BF1">
        <w:t xml:space="preserve"> y </w:t>
      </w:r>
      <w:r w:rsidR="00487F32" w:rsidRPr="00A70BF1">
        <w:t>deberá registrar</w:t>
      </w:r>
      <w:r w:rsidR="001800A7" w:rsidRPr="00A70BF1">
        <w:t xml:space="preserve"> </w:t>
      </w:r>
      <w:r w:rsidR="006D798E" w:rsidRPr="00A70BF1">
        <w:t xml:space="preserve">mediante un equipo sincronizado por GPS </w:t>
      </w:r>
      <w:r w:rsidR="001800A7" w:rsidRPr="00A70BF1">
        <w:t>el instante de recepción</w:t>
      </w:r>
      <w:r w:rsidR="00487F32" w:rsidRPr="00A70BF1">
        <w:t xml:space="preserve"> de la señal en el bastidor</w:t>
      </w:r>
      <w:r w:rsidR="001800A7" w:rsidRPr="00A70BF1">
        <w:t xml:space="preserve"> con suficiente precisión para verificar el cumplimiento de la respuesta rápida</w:t>
      </w:r>
      <w:r w:rsidRPr="00A70BF1">
        <w:t>.</w:t>
      </w:r>
      <w:r w:rsidR="000F6986" w:rsidRPr="00A70BF1">
        <w:t xml:space="preserve"> Este paso se repetirá</w:t>
      </w:r>
      <w:r w:rsidR="007C00BB" w:rsidRPr="00A70BF1">
        <w:t xml:space="preserve"> para </w:t>
      </w:r>
      <w:r w:rsidR="00C1610B" w:rsidRPr="00A70BF1">
        <w:t xml:space="preserve">los </w:t>
      </w:r>
      <w:r w:rsidR="007C00BB" w:rsidRPr="00A70BF1">
        <w:t xml:space="preserve">diferentes tipos </w:t>
      </w:r>
      <w:r w:rsidR="00C1610B" w:rsidRPr="00A70BF1">
        <w:t>señal de activación, que dependerán del tiempo de activación requeridos,</w:t>
      </w:r>
      <w:r w:rsidR="007C00BB" w:rsidRPr="00A70BF1">
        <w:t xml:space="preserve"> </w:t>
      </w:r>
      <w:r w:rsidR="00EB030B" w:rsidRPr="00A70BF1">
        <w:t xml:space="preserve">pudiendo </w:t>
      </w:r>
      <w:r w:rsidR="003B1357" w:rsidRPr="00A70BF1">
        <w:t>emiti</w:t>
      </w:r>
      <w:r w:rsidR="00EB030B" w:rsidRPr="00A70BF1">
        <w:t>rse</w:t>
      </w:r>
      <w:r w:rsidR="000F6986" w:rsidRPr="00A70BF1">
        <w:t xml:space="preserve"> la</w:t>
      </w:r>
      <w:r w:rsidR="00C1610B" w:rsidRPr="00A70BF1">
        <w:t>s</w:t>
      </w:r>
      <w:r w:rsidR="000F6986" w:rsidRPr="00A70BF1">
        <w:t xml:space="preserve"> señal</w:t>
      </w:r>
      <w:r w:rsidR="00C1610B" w:rsidRPr="00A70BF1">
        <w:t>es</w:t>
      </w:r>
      <w:r w:rsidR="000F6986" w:rsidRPr="00A70BF1">
        <w:t xml:space="preserve"> desde el centro de control de respaldo del OS.</w:t>
      </w:r>
    </w:p>
    <w:p w14:paraId="211B7F42" w14:textId="1B04B6CF" w:rsidR="006D798E" w:rsidRPr="00A70BF1" w:rsidRDefault="006D798E" w:rsidP="006D798E">
      <w:pPr>
        <w:pStyle w:val="Ttulo4"/>
        <w:rPr>
          <w:rFonts w:asciiTheme="minorHAnsi" w:eastAsiaTheme="minorEastAsia" w:hAnsiTheme="minorHAnsi" w:cstheme="minorBidi"/>
          <w:szCs w:val="22"/>
        </w:rPr>
      </w:pPr>
      <w:r w:rsidRPr="00A70BF1">
        <w:t xml:space="preserve">En caso de que la instalación hubiera sido deshabilitada por incurrir en algún incumplimiento, de acuerdo a lo especificado en el apartado </w:t>
      </w:r>
      <w:r w:rsidR="0007318E">
        <w:t>6</w:t>
      </w:r>
      <w:r w:rsidRPr="00A70BF1">
        <w:t xml:space="preserve"> del presente procedimiento, la instalación deberá realizar una prueba adicional consistente en la reducción real de su potencia o consumo una vez finalizada la prueba previamente descrita para obtener de nuevo la habilitación, sin modificación del programa por el OS. Para ello, el OS predispondrá la reducción automática de potencia de la instalación. A continuación, el OS emitirá la señal de activación de la reducción automática de potencia de la instalación</w:t>
      </w:r>
      <w:r w:rsidR="00DA59E0" w:rsidRPr="00DA59E0">
        <w:t xml:space="preserve"> </w:t>
      </w:r>
      <w:r w:rsidR="00DA59E0">
        <w:t>con un tiempo de respuesta rápido y la instalación</w:t>
      </w:r>
      <w:r w:rsidRPr="00A70BF1">
        <w:t xml:space="preserve"> deberá responder reduciendo su potencia o consumo a cero en el tiempo de respuesta indicado.</w:t>
      </w:r>
    </w:p>
    <w:p w14:paraId="48CDE1A7" w14:textId="7949951A" w:rsidR="6D045506" w:rsidRPr="00A70BF1" w:rsidRDefault="00AE6AAF" w:rsidP="005D5D7C">
      <w:pPr>
        <w:rPr>
          <w:lang w:val="es-ES_tradnl"/>
        </w:rPr>
      </w:pPr>
      <w:r w:rsidRPr="00A70BF1">
        <w:rPr>
          <w:lang w:val="es-ES_tradnl"/>
        </w:rPr>
        <w:t>La emisión de las señales</w:t>
      </w:r>
      <w:r w:rsidR="00C15C56" w:rsidRPr="00A70BF1">
        <w:rPr>
          <w:lang w:val="es-ES_tradnl"/>
        </w:rPr>
        <w:t xml:space="preserve"> </w:t>
      </w:r>
      <w:r w:rsidRPr="00A70BF1">
        <w:rPr>
          <w:lang w:val="es-ES_tradnl"/>
        </w:rPr>
        <w:t xml:space="preserve">por parte del OS se realizará sin previo aviso al centro de control de generación y demanda </w:t>
      </w:r>
      <w:r w:rsidR="006D798E" w:rsidRPr="00A70BF1">
        <w:rPr>
          <w:lang w:val="es-ES_tradnl"/>
        </w:rPr>
        <w:t xml:space="preserve">de </w:t>
      </w:r>
      <w:r w:rsidRPr="00A70BF1">
        <w:rPr>
          <w:lang w:val="es-ES_tradnl"/>
        </w:rPr>
        <w:t>la instalación que realiza las pruebas.</w:t>
      </w:r>
    </w:p>
    <w:p w14:paraId="32200C4F" w14:textId="77777777" w:rsidR="006D798E" w:rsidRPr="00A70BF1" w:rsidRDefault="006D798E" w:rsidP="006D798E">
      <w:r w:rsidRPr="00A70BF1">
        <w:t>Al finalizar las pruebas, el centro de control de generación y demanda deberá remitir al OS los registros temporales de cada una de las señales recibidas en su centro de control, así como los registros de las señales recibidas en el bastidor frontera de la instalación. En caso de que la instalación haya realizado una prueba de reducción real de su potencia o consumo, el centro de control deberá aportar un registro temporal que recoja la reducción de la potencia de dicha instalación, así como el tiempo trascurrido desde la activación de la orden de reducción por el OS.</w:t>
      </w:r>
    </w:p>
    <w:p w14:paraId="4912380C" w14:textId="43AF9821" w:rsidR="00AE6AAF" w:rsidRPr="00A70BF1" w:rsidRDefault="00AE6AAF">
      <w:pPr>
        <w:rPr>
          <w:lang w:val="es-ES_tradnl"/>
        </w:rPr>
      </w:pPr>
      <w:r w:rsidRPr="00A70BF1">
        <w:rPr>
          <w:lang w:val="es-ES_tradnl"/>
        </w:rPr>
        <w:t xml:space="preserve">Se considerará que la instalación ha superado las pruebas de habilitación del sistema </w:t>
      </w:r>
      <w:r w:rsidR="001800A7" w:rsidRPr="00A70BF1">
        <w:rPr>
          <w:lang w:val="es-ES_tradnl"/>
        </w:rPr>
        <w:t xml:space="preserve">de </w:t>
      </w:r>
      <w:r w:rsidR="001800A7" w:rsidRPr="00A70BF1">
        <w:t xml:space="preserve">reducción automática de potencia </w:t>
      </w:r>
      <w:proofErr w:type="spellStart"/>
      <w:r w:rsidRPr="00A70BF1">
        <w:rPr>
          <w:lang w:val="es-ES_tradnl"/>
        </w:rPr>
        <w:t>si</w:t>
      </w:r>
      <w:proofErr w:type="spellEnd"/>
      <w:r w:rsidRPr="00A70BF1">
        <w:rPr>
          <w:lang w:val="es-ES_tradnl"/>
        </w:rPr>
        <w:t xml:space="preserve"> cumple:</w:t>
      </w:r>
    </w:p>
    <w:p w14:paraId="5BBD5137" w14:textId="09CCAF7E" w:rsidR="00AE6AAF" w:rsidRDefault="00AE6AAF" w:rsidP="00A70BF1">
      <w:pPr>
        <w:pStyle w:val="Prrafodelista"/>
        <w:numPr>
          <w:ilvl w:val="0"/>
          <w:numId w:val="16"/>
        </w:numPr>
        <w:spacing w:after="120"/>
        <w:ind w:left="714" w:hanging="357"/>
        <w:contextualSpacing w:val="0"/>
      </w:pPr>
      <w:r w:rsidRPr="00A70BF1">
        <w:lastRenderedPageBreak/>
        <w:t xml:space="preserve">El centro de control de generación y demanda </w:t>
      </w:r>
      <w:r w:rsidR="006D798E" w:rsidRPr="00A70BF1">
        <w:t>de</w:t>
      </w:r>
      <w:r w:rsidRPr="00A70BF1">
        <w:t xml:space="preserve"> la instalación que realiza las pruebas </w:t>
      </w:r>
      <w:r w:rsidR="008F6EC4" w:rsidRPr="00A70BF1">
        <w:t>confirma telefónicamente al OS</w:t>
      </w:r>
      <w:r w:rsidR="00101459" w:rsidRPr="00A70BF1">
        <w:t xml:space="preserve"> </w:t>
      </w:r>
      <w:r w:rsidR="008F6EC4" w:rsidRPr="00A70BF1">
        <w:t>la recepción de</w:t>
      </w:r>
      <w:r w:rsidR="000B3AC7" w:rsidRPr="00A70BF1">
        <w:t xml:space="preserve"> la</w:t>
      </w:r>
      <w:r w:rsidR="008F6EC4" w:rsidRPr="00A70BF1">
        <w:t>s</w:t>
      </w:r>
      <w:r w:rsidR="000B3AC7" w:rsidRPr="00A70BF1">
        <w:t xml:space="preserve"> señal</w:t>
      </w:r>
      <w:r w:rsidR="008F6EC4" w:rsidRPr="00A70BF1">
        <w:t>es</w:t>
      </w:r>
      <w:r w:rsidR="000B3AC7" w:rsidRPr="00A70BF1">
        <w:t xml:space="preserve"> de </w:t>
      </w:r>
      <w:r w:rsidR="0075602F" w:rsidRPr="00A70BF1">
        <w:t>predisposición</w:t>
      </w:r>
      <w:r w:rsidR="000B3AC7" w:rsidRPr="00A70BF1">
        <w:t xml:space="preserve"> </w:t>
      </w:r>
      <w:r w:rsidR="006D798E" w:rsidRPr="00A70BF1">
        <w:t>de reducción automática de potencia y</w:t>
      </w:r>
      <w:r w:rsidR="00004386">
        <w:t>, cuando corresponda,</w:t>
      </w:r>
      <w:r w:rsidR="00004386" w:rsidRPr="00A70BF1">
        <w:t xml:space="preserve"> </w:t>
      </w:r>
      <w:r w:rsidR="006D798E" w:rsidRPr="00A70BF1">
        <w:t>envía las señales de seguimiento de rol adecuadas para cada combinación de señales de rol recibidas.</w:t>
      </w:r>
    </w:p>
    <w:p w14:paraId="7C22A523" w14:textId="0075F104" w:rsidR="007A3D67" w:rsidRPr="00234C89" w:rsidRDefault="006D798E" w:rsidP="00A70BF1">
      <w:pPr>
        <w:pStyle w:val="Prrafodelista"/>
        <w:numPr>
          <w:ilvl w:val="0"/>
          <w:numId w:val="16"/>
        </w:numPr>
        <w:spacing w:after="120"/>
        <w:ind w:left="714" w:hanging="357"/>
        <w:contextualSpacing w:val="0"/>
      </w:pPr>
      <w:r w:rsidRPr="00A70BF1">
        <w:t>A partir de los registros temporales remitidos por e</w:t>
      </w:r>
      <w:r w:rsidR="000B3AC7" w:rsidRPr="00A70BF1">
        <w:t xml:space="preserve">l centro de control de generación y demanda </w:t>
      </w:r>
      <w:r w:rsidRPr="00A70BF1">
        <w:t>de</w:t>
      </w:r>
      <w:r w:rsidR="000B3AC7" w:rsidRPr="00A70BF1">
        <w:t xml:space="preserve"> la instalación que realiza las pruebas</w:t>
      </w:r>
      <w:r w:rsidR="00A70BF1" w:rsidRPr="00A70BF1">
        <w:t>, e</w:t>
      </w:r>
      <w:r w:rsidR="008F6EC4" w:rsidRPr="00A70BF1">
        <w:t>l OS</w:t>
      </w:r>
      <w:r w:rsidR="00A70BF1" w:rsidRPr="00A70BF1">
        <w:t xml:space="preserve"> verifica </w:t>
      </w:r>
      <w:r w:rsidR="00F94D17" w:rsidRPr="00A70BF1">
        <w:t xml:space="preserve">que </w:t>
      </w:r>
      <w:r w:rsidR="000B3AC7" w:rsidRPr="00A70BF1">
        <w:t>la</w:t>
      </w:r>
      <w:r w:rsidR="00A70BF1" w:rsidRPr="00A70BF1">
        <w:t>s</w:t>
      </w:r>
      <w:r w:rsidR="000B3AC7" w:rsidRPr="00A70BF1">
        <w:t xml:space="preserve"> señal</w:t>
      </w:r>
      <w:r w:rsidR="00A70BF1" w:rsidRPr="00A70BF1">
        <w:t>es</w:t>
      </w:r>
      <w:r w:rsidR="000B3AC7" w:rsidRPr="00A70BF1">
        <w:t xml:space="preserve"> de</w:t>
      </w:r>
      <w:r w:rsidR="003C47AC" w:rsidRPr="00A70BF1">
        <w:t xml:space="preserve"> a</w:t>
      </w:r>
      <w:r w:rsidR="003C47AC" w:rsidRPr="2653DD78">
        <w:t>ctivación de</w:t>
      </w:r>
      <w:r w:rsidR="000B3AC7" w:rsidRPr="2653DD78">
        <w:t xml:space="preserve"> </w:t>
      </w:r>
      <w:r w:rsidR="001800A7" w:rsidRPr="2653DD78">
        <w:t xml:space="preserve">la </w:t>
      </w:r>
      <w:r w:rsidR="001800A7">
        <w:t>reducción automática de potencia</w:t>
      </w:r>
      <w:r w:rsidR="001800A7" w:rsidRPr="2653DD78">
        <w:t xml:space="preserve"> </w:t>
      </w:r>
      <w:r w:rsidR="000B3AC7" w:rsidRPr="2653DD78">
        <w:t>emitida</w:t>
      </w:r>
      <w:r w:rsidR="00A70BF1">
        <w:t>s</w:t>
      </w:r>
      <w:r w:rsidR="000B3AC7" w:rsidRPr="2653DD78">
        <w:t xml:space="preserve"> por </w:t>
      </w:r>
      <w:r w:rsidR="00F94D17" w:rsidRPr="2653DD78">
        <w:t>los centros de control del OS ha</w:t>
      </w:r>
      <w:r w:rsidR="00A70BF1">
        <w:t>n</w:t>
      </w:r>
      <w:r w:rsidR="00F94D17" w:rsidRPr="2653DD78">
        <w:t xml:space="preserve"> sido recibida</w:t>
      </w:r>
      <w:r w:rsidR="00A16FA9">
        <w:t>s</w:t>
      </w:r>
      <w:r w:rsidR="00F94D17" w:rsidRPr="2653DD78">
        <w:t xml:space="preserve"> en el bastidor de la instalación</w:t>
      </w:r>
      <w:r w:rsidR="00A70BF1">
        <w:t xml:space="preserve"> correctamente y que los tiempos incurridos son iguales o inferiores a los tiempos máximos de respuesta definidos en este procedimiento</w:t>
      </w:r>
      <w:r w:rsidR="00000C93" w:rsidRPr="2653DD78">
        <w:t>.</w:t>
      </w:r>
    </w:p>
    <w:p w14:paraId="74AEF169" w14:textId="577C8F31" w:rsidR="00A70BF1" w:rsidRPr="00234C89" w:rsidRDefault="00A70BF1" w:rsidP="00A70BF1">
      <w:pPr>
        <w:pStyle w:val="Prrafodelista"/>
        <w:numPr>
          <w:ilvl w:val="0"/>
          <w:numId w:val="16"/>
        </w:numPr>
        <w:spacing w:after="120"/>
        <w:ind w:left="714" w:hanging="357"/>
        <w:contextualSpacing w:val="0"/>
      </w:pPr>
      <w:r w:rsidRPr="00234C89">
        <w:t xml:space="preserve">En caso de </w:t>
      </w:r>
      <w:r>
        <w:t>que la instalación haya realizado la prueba adicional descrita en el apartado 6) de este Anexo para obtener de nuevo la habilitación, la instalación deberá acreditar que ha reducido su producción o consumo respetando el tiempo de respuesta rápida tras la emisión de la señal de activación del sistema por parte del OS.</w:t>
      </w:r>
    </w:p>
    <w:p w14:paraId="431B3CCA" w14:textId="77777777" w:rsidR="00325A19" w:rsidRDefault="00325A19" w:rsidP="00325A19">
      <w:pPr>
        <w:rPr>
          <w:rFonts w:ascii="Calibri" w:hAnsi="Calibri" w:cs="Times New Roman"/>
        </w:rPr>
      </w:pPr>
    </w:p>
    <w:bookmarkEnd w:id="18"/>
    <w:p w14:paraId="22B95714" w14:textId="77777777" w:rsidR="00FE6A2A" w:rsidRPr="009D3176" w:rsidRDefault="00FE6A2A" w:rsidP="007117EA"/>
    <w:sectPr w:rsidR="00FE6A2A" w:rsidRPr="009D3176" w:rsidSect="00F56658">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46D5" w14:textId="77777777" w:rsidR="00542F0D" w:rsidRDefault="00542F0D" w:rsidP="00CA741D">
      <w:r>
        <w:separator/>
      </w:r>
    </w:p>
  </w:endnote>
  <w:endnote w:type="continuationSeparator" w:id="0">
    <w:p w14:paraId="447D3D5D" w14:textId="77777777" w:rsidR="00542F0D" w:rsidRDefault="00542F0D" w:rsidP="00CA741D">
      <w:r>
        <w:continuationSeparator/>
      </w:r>
    </w:p>
  </w:endnote>
  <w:endnote w:type="continuationNotice" w:id="1">
    <w:p w14:paraId="2D2D94A2" w14:textId="77777777" w:rsidR="00542F0D" w:rsidRDefault="00542F0D" w:rsidP="00CA7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BoldItal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3D89" w14:textId="77777777" w:rsidR="006D798E" w:rsidRDefault="006D798E" w:rsidP="005A2F8D">
    <w:pPr>
      <w:pStyle w:val="Piedep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02AE" w14:textId="56E84E7B" w:rsidR="51C098BE" w:rsidRDefault="51C098BE" w:rsidP="003520DA">
    <w:pPr>
      <w:pStyle w:val="Piedep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183B2" w14:textId="77777777" w:rsidR="00542F0D" w:rsidRDefault="00542F0D" w:rsidP="00CA741D">
      <w:r>
        <w:separator/>
      </w:r>
    </w:p>
  </w:footnote>
  <w:footnote w:type="continuationSeparator" w:id="0">
    <w:p w14:paraId="563963E5" w14:textId="77777777" w:rsidR="00542F0D" w:rsidRDefault="00542F0D" w:rsidP="00CA741D">
      <w:r>
        <w:continuationSeparator/>
      </w:r>
    </w:p>
  </w:footnote>
  <w:footnote w:type="continuationNotice" w:id="1">
    <w:p w14:paraId="6B8FC95E" w14:textId="77777777" w:rsidR="00542F0D" w:rsidRDefault="00542F0D" w:rsidP="00CA7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E0F7" w14:textId="6946BED0" w:rsidR="51C098BE" w:rsidRDefault="51C098BE" w:rsidP="002A71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E10BF96"/>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14246704"/>
    <w:multiLevelType w:val="hybridMultilevel"/>
    <w:tmpl w:val="B3CAC7F4"/>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525649A"/>
    <w:multiLevelType w:val="multilevel"/>
    <w:tmpl w:val="8662C0B0"/>
    <w:lvl w:ilvl="0">
      <w:start w:val="1"/>
      <w:numFmt w:val="decimal"/>
      <w:lvlText w:val="%1"/>
      <w:lvlJc w:val="left"/>
      <w:pPr>
        <w:tabs>
          <w:tab w:val="num" w:pos="432"/>
        </w:tabs>
        <w:ind w:left="432" w:hanging="432"/>
      </w:pPr>
      <w:rPr>
        <w:rFonts w:ascii="Arial" w:hAnsi="Arial" w:hint="default"/>
        <w:b/>
        <w:i w:val="0"/>
        <w:sz w:val="24"/>
      </w:rPr>
    </w:lvl>
    <w:lvl w:ilvl="1">
      <w:start w:val="1"/>
      <w:numFmt w:val="decimal"/>
      <w:lvlText w:val="%1.%2"/>
      <w:lvlJc w:val="left"/>
      <w:pPr>
        <w:tabs>
          <w:tab w:val="num" w:pos="576"/>
        </w:tabs>
        <w:ind w:left="576" w:hanging="576"/>
      </w:pPr>
      <w:rPr>
        <w:b/>
        <w:i w:val="0"/>
      </w:rPr>
    </w:lvl>
    <w:lvl w:ilvl="2">
      <w:start w:val="1"/>
      <w:numFmt w:val="decimal"/>
      <w:pStyle w:val="Subcapitulo2"/>
      <w:lvlText w:val="%1.%2.%3"/>
      <w:lvlJc w:val="left"/>
      <w:pPr>
        <w:tabs>
          <w:tab w:val="num" w:pos="720"/>
        </w:tabs>
        <w:ind w:left="720" w:hanging="720"/>
      </w:pPr>
      <w:rPr>
        <w:rFonts w:hint="default"/>
      </w:rPr>
    </w:lvl>
    <w:lvl w:ilvl="3">
      <w:start w:val="1"/>
      <w:numFmt w:val="decimal"/>
      <w:lvlRestart w:val="2"/>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59B16F2"/>
    <w:multiLevelType w:val="multilevel"/>
    <w:tmpl w:val="34EA7CAE"/>
    <w:lvl w:ilvl="0">
      <w:start w:val="1"/>
      <w:numFmt w:val="decimal"/>
      <w:pStyle w:val="Textoindependiente21"/>
      <w:lvlText w:val="%1."/>
      <w:lvlJc w:val="left"/>
      <w:pPr>
        <w:tabs>
          <w:tab w:val="num" w:pos="432"/>
        </w:tabs>
        <w:ind w:left="432" w:hanging="432"/>
      </w:pPr>
      <w:rPr>
        <w:rFonts w:ascii="Arial" w:hAnsi="Arial" w:hint="default"/>
        <w:b/>
        <w:i w:val="0"/>
        <w:sz w:val="28"/>
      </w:rPr>
    </w:lvl>
    <w:lvl w:ilvl="1">
      <w:start w:val="1"/>
      <w:numFmt w:val="decimal"/>
      <w:pStyle w:val="Textoindependiente21"/>
      <w:lvlText w:val="%1.%2"/>
      <w:lvlJc w:val="left"/>
      <w:pPr>
        <w:tabs>
          <w:tab w:val="num" w:pos="576"/>
        </w:tabs>
        <w:ind w:left="576" w:hanging="576"/>
      </w:pPr>
      <w:rPr>
        <w:rFonts w:hint="default"/>
        <w:b w:val="0"/>
        <w:i w:val="0"/>
        <w:sz w:val="28"/>
      </w:rPr>
    </w:lvl>
    <w:lvl w:ilvl="2">
      <w:start w:val="1"/>
      <w:numFmt w:val="decimal"/>
      <w:lvlRestart w:val="0"/>
      <w:lvlText w:val="%1.%2.%3"/>
      <w:lvlJc w:val="left"/>
      <w:pPr>
        <w:tabs>
          <w:tab w:val="num" w:pos="720"/>
        </w:tabs>
        <w:ind w:left="720" w:hanging="720"/>
      </w:pPr>
      <w:rPr>
        <w:rFonts w:hint="default"/>
      </w:rPr>
    </w:lvl>
    <w:lvl w:ilvl="3">
      <w:start w:val="1"/>
      <w:numFmt w:val="decimal"/>
      <w:lvlRestart w:val="2"/>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AC2493B"/>
    <w:multiLevelType w:val="hybridMultilevel"/>
    <w:tmpl w:val="62D8734E"/>
    <w:lvl w:ilvl="0" w:tplc="D8B2D432">
      <w:start w:val="1"/>
      <w:numFmt w:val="bullet"/>
      <w:pStyle w:val="Ttulo5"/>
      <w:lvlText w:val="o"/>
      <w:lvlJc w:val="left"/>
      <w:pPr>
        <w:ind w:left="1070" w:hanging="360"/>
      </w:pPr>
      <w:rPr>
        <w:rFonts w:ascii="Courier New" w:hAnsi="Courier Ne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3180EBE"/>
    <w:multiLevelType w:val="hybridMultilevel"/>
    <w:tmpl w:val="A65C83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CA1C75"/>
    <w:multiLevelType w:val="hybridMultilevel"/>
    <w:tmpl w:val="D9DC58CE"/>
    <w:lvl w:ilvl="0" w:tplc="0C0A001B">
      <w:start w:val="1"/>
      <w:numFmt w:val="lowerRoman"/>
      <w:lvlText w:val="%1."/>
      <w:lvlJc w:val="righ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4E51451"/>
    <w:multiLevelType w:val="hybridMultilevel"/>
    <w:tmpl w:val="D3A2A9A2"/>
    <w:lvl w:ilvl="0" w:tplc="2E36417E">
      <w:start w:val="1"/>
      <w:numFmt w:val="bullet"/>
      <w:pStyle w:val="lista1"/>
      <w:lvlText w:val=""/>
      <w:lvlJc w:val="left"/>
      <w:pPr>
        <w:tabs>
          <w:tab w:val="num" w:pos="720"/>
        </w:tabs>
        <w:ind w:left="720" w:hanging="360"/>
      </w:pPr>
      <w:rPr>
        <w:rFonts w:ascii="Symbol" w:hAnsi="Symbol" w:hint="default"/>
        <w:sz w:val="16"/>
      </w:rPr>
    </w:lvl>
    <w:lvl w:ilvl="1" w:tplc="FB7C69BA">
      <w:start w:val="1"/>
      <w:numFmt w:val="bullet"/>
      <w:lvlText w:val=""/>
      <w:lvlJc w:val="left"/>
      <w:pPr>
        <w:tabs>
          <w:tab w:val="num" w:pos="1440"/>
        </w:tabs>
        <w:ind w:left="1440" w:hanging="360"/>
      </w:pPr>
      <w:rPr>
        <w:rFonts w:ascii="Symbol" w:hAnsi="Symbol" w:hint="default"/>
        <w:sz w:val="16"/>
      </w:rPr>
    </w:lvl>
    <w:lvl w:ilvl="2" w:tplc="656AF88A">
      <w:start w:val="1"/>
      <w:numFmt w:val="decimal"/>
      <w:lvlText w:val="%3."/>
      <w:lvlJc w:val="left"/>
      <w:pPr>
        <w:tabs>
          <w:tab w:val="num" w:pos="2160"/>
        </w:tabs>
        <w:ind w:left="2160" w:hanging="360"/>
      </w:pPr>
    </w:lvl>
    <w:lvl w:ilvl="3" w:tplc="53705D32">
      <w:start w:val="1"/>
      <w:numFmt w:val="decimal"/>
      <w:lvlText w:val="%4."/>
      <w:lvlJc w:val="left"/>
      <w:pPr>
        <w:tabs>
          <w:tab w:val="num" w:pos="2880"/>
        </w:tabs>
        <w:ind w:left="2880" w:hanging="360"/>
      </w:pPr>
    </w:lvl>
    <w:lvl w:ilvl="4" w:tplc="CE58C4A0">
      <w:start w:val="1"/>
      <w:numFmt w:val="decimal"/>
      <w:lvlText w:val="%5."/>
      <w:lvlJc w:val="left"/>
      <w:pPr>
        <w:tabs>
          <w:tab w:val="num" w:pos="3600"/>
        </w:tabs>
        <w:ind w:left="3600" w:hanging="360"/>
      </w:pPr>
    </w:lvl>
    <w:lvl w:ilvl="5" w:tplc="DA188A14">
      <w:start w:val="1"/>
      <w:numFmt w:val="decimal"/>
      <w:lvlText w:val="%6."/>
      <w:lvlJc w:val="left"/>
      <w:pPr>
        <w:tabs>
          <w:tab w:val="num" w:pos="4320"/>
        </w:tabs>
        <w:ind w:left="4320" w:hanging="360"/>
      </w:pPr>
    </w:lvl>
    <w:lvl w:ilvl="6" w:tplc="823CB1F2">
      <w:start w:val="1"/>
      <w:numFmt w:val="decimal"/>
      <w:lvlText w:val="%7."/>
      <w:lvlJc w:val="left"/>
      <w:pPr>
        <w:tabs>
          <w:tab w:val="num" w:pos="5040"/>
        </w:tabs>
        <w:ind w:left="5040" w:hanging="360"/>
      </w:pPr>
    </w:lvl>
    <w:lvl w:ilvl="7" w:tplc="2A6CC0D6">
      <w:start w:val="1"/>
      <w:numFmt w:val="decimal"/>
      <w:lvlText w:val="%8."/>
      <w:lvlJc w:val="left"/>
      <w:pPr>
        <w:tabs>
          <w:tab w:val="num" w:pos="5760"/>
        </w:tabs>
        <w:ind w:left="5760" w:hanging="360"/>
      </w:pPr>
    </w:lvl>
    <w:lvl w:ilvl="8" w:tplc="52A01970">
      <w:start w:val="1"/>
      <w:numFmt w:val="decimal"/>
      <w:lvlText w:val="%9."/>
      <w:lvlJc w:val="left"/>
      <w:pPr>
        <w:tabs>
          <w:tab w:val="num" w:pos="6480"/>
        </w:tabs>
        <w:ind w:left="6480" w:hanging="360"/>
      </w:pPr>
    </w:lvl>
  </w:abstractNum>
  <w:abstractNum w:abstractNumId="8" w15:restartNumberingAfterBreak="0">
    <w:nsid w:val="2AFC4C50"/>
    <w:multiLevelType w:val="hybridMultilevel"/>
    <w:tmpl w:val="81D677EC"/>
    <w:lvl w:ilvl="0" w:tplc="3A0E84FC">
      <w:start w:val="1"/>
      <w:numFmt w:val="lowerLetter"/>
      <w:lvlText w:val="%1)"/>
      <w:lvlJc w:val="left"/>
      <w:pPr>
        <w:ind w:left="720" w:hanging="360"/>
      </w:pPr>
      <w:rPr>
        <w:rFonts w:ascii="Arial" w:eastAsiaTheme="minorHAnsi" w:hAnsi="Arial" w:cs="Arial"/>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25D19"/>
    <w:multiLevelType w:val="hybridMultilevel"/>
    <w:tmpl w:val="E51273B8"/>
    <w:lvl w:ilvl="0" w:tplc="0C0A0001">
      <w:start w:val="1"/>
      <w:numFmt w:val="decimal"/>
      <w:pStyle w:val="normalnumerado"/>
      <w:lvlText w:val="%1."/>
      <w:lvlJc w:val="left"/>
      <w:pPr>
        <w:tabs>
          <w:tab w:val="num" w:pos="881"/>
        </w:tabs>
        <w:ind w:left="881" w:hanging="705"/>
      </w:pPr>
      <w:rPr>
        <w:rFonts w:hint="default"/>
      </w:rPr>
    </w:lvl>
    <w:lvl w:ilvl="1" w:tplc="0C0A0003" w:tentative="1">
      <w:start w:val="1"/>
      <w:numFmt w:val="lowerLetter"/>
      <w:lvlText w:val="%2."/>
      <w:lvlJc w:val="left"/>
      <w:pPr>
        <w:tabs>
          <w:tab w:val="num" w:pos="1503"/>
        </w:tabs>
        <w:ind w:left="1503" w:hanging="360"/>
      </w:pPr>
    </w:lvl>
    <w:lvl w:ilvl="2" w:tplc="0C0A0005" w:tentative="1">
      <w:start w:val="1"/>
      <w:numFmt w:val="lowerRoman"/>
      <w:lvlText w:val="%3."/>
      <w:lvlJc w:val="right"/>
      <w:pPr>
        <w:tabs>
          <w:tab w:val="num" w:pos="2223"/>
        </w:tabs>
        <w:ind w:left="2223" w:hanging="180"/>
      </w:pPr>
    </w:lvl>
    <w:lvl w:ilvl="3" w:tplc="0C0A0001" w:tentative="1">
      <w:start w:val="1"/>
      <w:numFmt w:val="decimal"/>
      <w:lvlText w:val="%4."/>
      <w:lvlJc w:val="left"/>
      <w:pPr>
        <w:tabs>
          <w:tab w:val="num" w:pos="2943"/>
        </w:tabs>
        <w:ind w:left="2943" w:hanging="360"/>
      </w:pPr>
    </w:lvl>
    <w:lvl w:ilvl="4" w:tplc="0C0A0003" w:tentative="1">
      <w:start w:val="1"/>
      <w:numFmt w:val="lowerLetter"/>
      <w:lvlText w:val="%5."/>
      <w:lvlJc w:val="left"/>
      <w:pPr>
        <w:tabs>
          <w:tab w:val="num" w:pos="3663"/>
        </w:tabs>
        <w:ind w:left="3663" w:hanging="360"/>
      </w:pPr>
    </w:lvl>
    <w:lvl w:ilvl="5" w:tplc="0C0A0005" w:tentative="1">
      <w:start w:val="1"/>
      <w:numFmt w:val="lowerRoman"/>
      <w:lvlText w:val="%6."/>
      <w:lvlJc w:val="right"/>
      <w:pPr>
        <w:tabs>
          <w:tab w:val="num" w:pos="4383"/>
        </w:tabs>
        <w:ind w:left="4383" w:hanging="180"/>
      </w:pPr>
    </w:lvl>
    <w:lvl w:ilvl="6" w:tplc="0C0A0001" w:tentative="1">
      <w:start w:val="1"/>
      <w:numFmt w:val="decimal"/>
      <w:lvlText w:val="%7."/>
      <w:lvlJc w:val="left"/>
      <w:pPr>
        <w:tabs>
          <w:tab w:val="num" w:pos="5103"/>
        </w:tabs>
        <w:ind w:left="5103" w:hanging="360"/>
      </w:pPr>
    </w:lvl>
    <w:lvl w:ilvl="7" w:tplc="0C0A0003" w:tentative="1">
      <w:start w:val="1"/>
      <w:numFmt w:val="lowerLetter"/>
      <w:lvlText w:val="%8."/>
      <w:lvlJc w:val="left"/>
      <w:pPr>
        <w:tabs>
          <w:tab w:val="num" w:pos="5823"/>
        </w:tabs>
        <w:ind w:left="5823" w:hanging="360"/>
      </w:pPr>
    </w:lvl>
    <w:lvl w:ilvl="8" w:tplc="0C0A0005" w:tentative="1">
      <w:start w:val="1"/>
      <w:numFmt w:val="lowerRoman"/>
      <w:lvlText w:val="%9."/>
      <w:lvlJc w:val="right"/>
      <w:pPr>
        <w:tabs>
          <w:tab w:val="num" w:pos="6543"/>
        </w:tabs>
        <w:ind w:left="6543" w:hanging="180"/>
      </w:pPr>
    </w:lvl>
  </w:abstractNum>
  <w:abstractNum w:abstractNumId="10" w15:restartNumberingAfterBreak="0">
    <w:nsid w:val="35065680"/>
    <w:multiLevelType w:val="hybridMultilevel"/>
    <w:tmpl w:val="5DF88636"/>
    <w:lvl w:ilvl="0" w:tplc="F822FBDE">
      <w:start w:val="1"/>
      <w:numFmt w:val="decimal"/>
      <w:pStyle w:val="Ttulo4"/>
      <w:lvlText w:val="%1."/>
      <w:lvlJc w:val="lef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3CE313D3"/>
    <w:multiLevelType w:val="hybridMultilevel"/>
    <w:tmpl w:val="540E0E76"/>
    <w:lvl w:ilvl="0" w:tplc="0C0A0001">
      <w:start w:val="1"/>
      <w:numFmt w:val="bullet"/>
      <w:pStyle w:val="Lista"/>
      <w:lvlText w:val=""/>
      <w:lvlJc w:val="left"/>
      <w:pPr>
        <w:tabs>
          <w:tab w:val="num" w:pos="536"/>
        </w:tabs>
        <w:ind w:left="536" w:hanging="360"/>
      </w:pPr>
      <w:rPr>
        <w:rFonts w:ascii="Symbol" w:hAnsi="Symbol" w:hint="default"/>
      </w:rPr>
    </w:lvl>
    <w:lvl w:ilvl="1" w:tplc="0C0A0003">
      <w:start w:val="1"/>
      <w:numFmt w:val="bullet"/>
      <w:lvlText w:val="o"/>
      <w:lvlJc w:val="left"/>
      <w:pPr>
        <w:tabs>
          <w:tab w:val="num" w:pos="1608"/>
        </w:tabs>
        <w:ind w:left="1608" w:hanging="360"/>
      </w:pPr>
      <w:rPr>
        <w:rFonts w:ascii="Courier New" w:hAnsi="Courier New" w:cs="Times New Roman" w:hint="default"/>
      </w:rPr>
    </w:lvl>
    <w:lvl w:ilvl="2" w:tplc="0C0A0005">
      <w:start w:val="1"/>
      <w:numFmt w:val="decimal"/>
      <w:lvlText w:val="%3."/>
      <w:lvlJc w:val="left"/>
      <w:pPr>
        <w:tabs>
          <w:tab w:val="num" w:pos="2328"/>
        </w:tabs>
        <w:ind w:left="2328" w:hanging="360"/>
      </w:pPr>
    </w:lvl>
    <w:lvl w:ilvl="3" w:tplc="0C0A0001">
      <w:start w:val="1"/>
      <w:numFmt w:val="decimal"/>
      <w:lvlText w:val="%4."/>
      <w:lvlJc w:val="left"/>
      <w:pPr>
        <w:tabs>
          <w:tab w:val="num" w:pos="3048"/>
        </w:tabs>
        <w:ind w:left="3048" w:hanging="360"/>
      </w:pPr>
    </w:lvl>
    <w:lvl w:ilvl="4" w:tplc="0C0A0003">
      <w:start w:val="1"/>
      <w:numFmt w:val="decimal"/>
      <w:lvlText w:val="%5."/>
      <w:lvlJc w:val="left"/>
      <w:pPr>
        <w:tabs>
          <w:tab w:val="num" w:pos="3768"/>
        </w:tabs>
        <w:ind w:left="3768" w:hanging="360"/>
      </w:pPr>
    </w:lvl>
    <w:lvl w:ilvl="5" w:tplc="0C0A0005">
      <w:start w:val="1"/>
      <w:numFmt w:val="decimal"/>
      <w:lvlText w:val="%6."/>
      <w:lvlJc w:val="left"/>
      <w:pPr>
        <w:tabs>
          <w:tab w:val="num" w:pos="4488"/>
        </w:tabs>
        <w:ind w:left="4488" w:hanging="360"/>
      </w:pPr>
    </w:lvl>
    <w:lvl w:ilvl="6" w:tplc="0C0A0001">
      <w:start w:val="1"/>
      <w:numFmt w:val="decimal"/>
      <w:lvlText w:val="%7."/>
      <w:lvlJc w:val="left"/>
      <w:pPr>
        <w:tabs>
          <w:tab w:val="num" w:pos="5208"/>
        </w:tabs>
        <w:ind w:left="5208" w:hanging="360"/>
      </w:pPr>
    </w:lvl>
    <w:lvl w:ilvl="7" w:tplc="0C0A0003">
      <w:start w:val="1"/>
      <w:numFmt w:val="decimal"/>
      <w:lvlText w:val="%8."/>
      <w:lvlJc w:val="left"/>
      <w:pPr>
        <w:tabs>
          <w:tab w:val="num" w:pos="5928"/>
        </w:tabs>
        <w:ind w:left="5928" w:hanging="360"/>
      </w:pPr>
    </w:lvl>
    <w:lvl w:ilvl="8" w:tplc="0C0A0005">
      <w:start w:val="1"/>
      <w:numFmt w:val="decimal"/>
      <w:lvlText w:val="%9."/>
      <w:lvlJc w:val="left"/>
      <w:pPr>
        <w:tabs>
          <w:tab w:val="num" w:pos="6648"/>
        </w:tabs>
        <w:ind w:left="6648" w:hanging="360"/>
      </w:pPr>
    </w:lvl>
  </w:abstractNum>
  <w:abstractNum w:abstractNumId="12" w15:restartNumberingAfterBreak="0">
    <w:nsid w:val="4AAF6246"/>
    <w:multiLevelType w:val="hybridMultilevel"/>
    <w:tmpl w:val="03D2FBD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0EF02DC"/>
    <w:multiLevelType w:val="hybridMultilevel"/>
    <w:tmpl w:val="A83446E6"/>
    <w:lvl w:ilvl="0" w:tplc="0C0A0017">
      <w:start w:val="1"/>
      <w:numFmt w:val="bullet"/>
      <w:lvlText w:val=""/>
      <w:lvlJc w:val="left"/>
      <w:pPr>
        <w:tabs>
          <w:tab w:val="num" w:pos="2160"/>
        </w:tabs>
        <w:ind w:left="2160" w:hanging="360"/>
      </w:pPr>
      <w:rPr>
        <w:rFonts w:ascii="Wingdings" w:hAnsi="Wingdings" w:hint="default"/>
      </w:rPr>
    </w:lvl>
    <w:lvl w:ilvl="1" w:tplc="C6B0CFE0">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14" w15:restartNumberingAfterBreak="0">
    <w:nsid w:val="629655F9"/>
    <w:multiLevelType w:val="hybridMultilevel"/>
    <w:tmpl w:val="4520373E"/>
    <w:lvl w:ilvl="0" w:tplc="B9BE63BA">
      <w:start w:val="1"/>
      <w:numFmt w:val="bullet"/>
      <w:pStyle w:val="Ttulo6"/>
      <w:lvlText w:val=""/>
      <w:lvlJc w:val="left"/>
      <w:pPr>
        <w:ind w:left="2563" w:hanging="360"/>
      </w:pPr>
      <w:rPr>
        <w:rFonts w:ascii="Wingdings" w:hAnsi="Wingdings" w:hint="default"/>
      </w:rPr>
    </w:lvl>
    <w:lvl w:ilvl="1" w:tplc="0C0A0003" w:tentative="1">
      <w:start w:val="1"/>
      <w:numFmt w:val="bullet"/>
      <w:lvlText w:val="o"/>
      <w:lvlJc w:val="left"/>
      <w:pPr>
        <w:ind w:left="3283" w:hanging="360"/>
      </w:pPr>
      <w:rPr>
        <w:rFonts w:ascii="Courier New" w:hAnsi="Courier New" w:cs="Courier New" w:hint="default"/>
      </w:rPr>
    </w:lvl>
    <w:lvl w:ilvl="2" w:tplc="0C0A0005" w:tentative="1">
      <w:start w:val="1"/>
      <w:numFmt w:val="bullet"/>
      <w:lvlText w:val=""/>
      <w:lvlJc w:val="left"/>
      <w:pPr>
        <w:ind w:left="4003" w:hanging="360"/>
      </w:pPr>
      <w:rPr>
        <w:rFonts w:ascii="Wingdings" w:hAnsi="Wingdings" w:hint="default"/>
      </w:rPr>
    </w:lvl>
    <w:lvl w:ilvl="3" w:tplc="0C0A0001" w:tentative="1">
      <w:start w:val="1"/>
      <w:numFmt w:val="bullet"/>
      <w:lvlText w:val=""/>
      <w:lvlJc w:val="left"/>
      <w:pPr>
        <w:ind w:left="4723" w:hanging="360"/>
      </w:pPr>
      <w:rPr>
        <w:rFonts w:ascii="Symbol" w:hAnsi="Symbol" w:hint="default"/>
      </w:rPr>
    </w:lvl>
    <w:lvl w:ilvl="4" w:tplc="0C0A0003" w:tentative="1">
      <w:start w:val="1"/>
      <w:numFmt w:val="bullet"/>
      <w:lvlText w:val="o"/>
      <w:lvlJc w:val="left"/>
      <w:pPr>
        <w:ind w:left="5443" w:hanging="360"/>
      </w:pPr>
      <w:rPr>
        <w:rFonts w:ascii="Courier New" w:hAnsi="Courier New" w:cs="Courier New" w:hint="default"/>
      </w:rPr>
    </w:lvl>
    <w:lvl w:ilvl="5" w:tplc="0C0A0005" w:tentative="1">
      <w:start w:val="1"/>
      <w:numFmt w:val="bullet"/>
      <w:lvlText w:val=""/>
      <w:lvlJc w:val="left"/>
      <w:pPr>
        <w:ind w:left="6163" w:hanging="360"/>
      </w:pPr>
      <w:rPr>
        <w:rFonts w:ascii="Wingdings" w:hAnsi="Wingdings" w:hint="default"/>
      </w:rPr>
    </w:lvl>
    <w:lvl w:ilvl="6" w:tplc="0C0A0001" w:tentative="1">
      <w:start w:val="1"/>
      <w:numFmt w:val="bullet"/>
      <w:lvlText w:val=""/>
      <w:lvlJc w:val="left"/>
      <w:pPr>
        <w:ind w:left="6883" w:hanging="360"/>
      </w:pPr>
      <w:rPr>
        <w:rFonts w:ascii="Symbol" w:hAnsi="Symbol" w:hint="default"/>
      </w:rPr>
    </w:lvl>
    <w:lvl w:ilvl="7" w:tplc="0C0A0003" w:tentative="1">
      <w:start w:val="1"/>
      <w:numFmt w:val="bullet"/>
      <w:lvlText w:val="o"/>
      <w:lvlJc w:val="left"/>
      <w:pPr>
        <w:ind w:left="7603" w:hanging="360"/>
      </w:pPr>
      <w:rPr>
        <w:rFonts w:ascii="Courier New" w:hAnsi="Courier New" w:cs="Courier New" w:hint="default"/>
      </w:rPr>
    </w:lvl>
    <w:lvl w:ilvl="8" w:tplc="0C0A0005" w:tentative="1">
      <w:start w:val="1"/>
      <w:numFmt w:val="bullet"/>
      <w:lvlText w:val=""/>
      <w:lvlJc w:val="left"/>
      <w:pPr>
        <w:ind w:left="8323" w:hanging="360"/>
      </w:pPr>
      <w:rPr>
        <w:rFonts w:ascii="Wingdings" w:hAnsi="Wingdings" w:hint="default"/>
      </w:rPr>
    </w:lvl>
  </w:abstractNum>
  <w:abstractNum w:abstractNumId="15" w15:restartNumberingAfterBreak="0">
    <w:nsid w:val="6C9732D6"/>
    <w:multiLevelType w:val="hybridMultilevel"/>
    <w:tmpl w:val="E9643E3A"/>
    <w:lvl w:ilvl="0" w:tplc="AD5AE3E2">
      <w:start w:val="1"/>
      <w:numFmt w:val="bullet"/>
      <w:pStyle w:val="TextoBolo"/>
      <w:lvlText w:val=""/>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572B58"/>
    <w:multiLevelType w:val="hybridMultilevel"/>
    <w:tmpl w:val="F3F49AD0"/>
    <w:lvl w:ilvl="0" w:tplc="A2DE9A74">
      <w:start w:val="1"/>
      <w:numFmt w:val="lowerLetter"/>
      <w:pStyle w:val="Subttulo"/>
      <w:lvlText w:val="%1)"/>
      <w:lvlJc w:val="left"/>
      <w:pPr>
        <w:ind w:left="720" w:hanging="360"/>
      </w:pPr>
      <w:rPr>
        <w:rFonts w:ascii="Arial" w:eastAsiaTheme="minorHAnsi" w:hAnsi="Aria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43C7013"/>
    <w:multiLevelType w:val="multilevel"/>
    <w:tmpl w:val="4EF09EEC"/>
    <w:lvl w:ilvl="0">
      <w:start w:val="1"/>
      <w:numFmt w:val="decimal"/>
      <w:pStyle w:val="Ttulo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val="es-ES"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1080" w:hanging="720"/>
      </w:pPr>
      <w:rPr>
        <w:b w:val="0"/>
        <w:lang w:val="es-ES_tradnl"/>
      </w:rPr>
    </w:lvl>
    <w:lvl w:ilvl="2">
      <w:start w:val="1"/>
      <w:numFmt w:val="decimal"/>
      <w:pStyle w:val="Ttulo"/>
      <w:lvlText w:val="%1.%2.%3."/>
      <w:lvlJc w:val="left"/>
      <w:pPr>
        <w:ind w:left="1080" w:hanging="720"/>
      </w:pPr>
      <w:rPr>
        <w:b w:val="0"/>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160" w:hanging="1800"/>
      </w:pPr>
      <w:rPr>
        <w:b/>
      </w:rPr>
    </w:lvl>
  </w:abstractNum>
  <w:abstractNum w:abstractNumId="18" w15:restartNumberingAfterBreak="0">
    <w:nsid w:val="746F1E8C"/>
    <w:multiLevelType w:val="hybridMultilevel"/>
    <w:tmpl w:val="BE542E96"/>
    <w:lvl w:ilvl="0" w:tplc="0C0A0001">
      <w:start w:val="1"/>
      <w:numFmt w:val="bullet"/>
      <w:lvlText w:val=""/>
      <w:lvlJc w:val="left"/>
      <w:pPr>
        <w:tabs>
          <w:tab w:val="num" w:pos="360"/>
        </w:tabs>
        <w:ind w:left="360" w:hanging="360"/>
      </w:pPr>
      <w:rPr>
        <w:rFonts w:ascii="Symbol" w:hAnsi="Symbol" w:hint="default"/>
      </w:rPr>
    </w:lvl>
    <w:lvl w:ilvl="1" w:tplc="0C0A0003">
      <w:start w:val="1"/>
      <w:numFmt w:val="bullet"/>
      <w:pStyle w:val="textobullet"/>
      <w:lvlText w:val=""/>
      <w:lvlJc w:val="left"/>
      <w:pPr>
        <w:tabs>
          <w:tab w:val="num" w:pos="91"/>
        </w:tabs>
        <w:ind w:left="91" w:hanging="360"/>
      </w:pPr>
      <w:rPr>
        <w:rFonts w:ascii="Symbol" w:hAnsi="Symbol" w:hint="default"/>
        <w:sz w:val="18"/>
        <w:szCs w:val="18"/>
      </w:rPr>
    </w:lvl>
    <w:lvl w:ilvl="2" w:tplc="0C0A0005">
      <w:start w:val="1"/>
      <w:numFmt w:val="lowerLetter"/>
      <w:lvlText w:val="%3)"/>
      <w:lvlJc w:val="left"/>
      <w:pPr>
        <w:tabs>
          <w:tab w:val="num" w:pos="991"/>
        </w:tabs>
        <w:ind w:left="991" w:hanging="360"/>
      </w:pPr>
      <w:rPr>
        <w:rFonts w:hint="default"/>
      </w:rPr>
    </w:lvl>
    <w:lvl w:ilvl="3" w:tplc="0C0A0001" w:tentative="1">
      <w:start w:val="1"/>
      <w:numFmt w:val="decimal"/>
      <w:lvlText w:val="%4."/>
      <w:lvlJc w:val="left"/>
      <w:pPr>
        <w:tabs>
          <w:tab w:val="num" w:pos="1531"/>
        </w:tabs>
        <w:ind w:left="1531" w:hanging="360"/>
      </w:pPr>
    </w:lvl>
    <w:lvl w:ilvl="4" w:tplc="0C0A0003" w:tentative="1">
      <w:start w:val="1"/>
      <w:numFmt w:val="lowerLetter"/>
      <w:lvlText w:val="%5."/>
      <w:lvlJc w:val="left"/>
      <w:pPr>
        <w:tabs>
          <w:tab w:val="num" w:pos="2251"/>
        </w:tabs>
        <w:ind w:left="2251" w:hanging="360"/>
      </w:pPr>
    </w:lvl>
    <w:lvl w:ilvl="5" w:tplc="0C0A0005" w:tentative="1">
      <w:start w:val="1"/>
      <w:numFmt w:val="lowerRoman"/>
      <w:lvlText w:val="%6."/>
      <w:lvlJc w:val="right"/>
      <w:pPr>
        <w:tabs>
          <w:tab w:val="num" w:pos="2971"/>
        </w:tabs>
        <w:ind w:left="2971" w:hanging="180"/>
      </w:pPr>
    </w:lvl>
    <w:lvl w:ilvl="6" w:tplc="0C0A0001" w:tentative="1">
      <w:start w:val="1"/>
      <w:numFmt w:val="decimal"/>
      <w:lvlText w:val="%7."/>
      <w:lvlJc w:val="left"/>
      <w:pPr>
        <w:tabs>
          <w:tab w:val="num" w:pos="3691"/>
        </w:tabs>
        <w:ind w:left="3691" w:hanging="360"/>
      </w:pPr>
    </w:lvl>
    <w:lvl w:ilvl="7" w:tplc="0C0A0003" w:tentative="1">
      <w:start w:val="1"/>
      <w:numFmt w:val="lowerLetter"/>
      <w:lvlText w:val="%8."/>
      <w:lvlJc w:val="left"/>
      <w:pPr>
        <w:tabs>
          <w:tab w:val="num" w:pos="4411"/>
        </w:tabs>
        <w:ind w:left="4411" w:hanging="360"/>
      </w:pPr>
    </w:lvl>
    <w:lvl w:ilvl="8" w:tplc="0C0A0005" w:tentative="1">
      <w:start w:val="1"/>
      <w:numFmt w:val="lowerRoman"/>
      <w:lvlText w:val="%9."/>
      <w:lvlJc w:val="right"/>
      <w:pPr>
        <w:tabs>
          <w:tab w:val="num" w:pos="5131"/>
        </w:tabs>
        <w:ind w:left="5131" w:hanging="180"/>
      </w:pPr>
    </w:lvl>
  </w:abstractNum>
  <w:abstractNum w:abstractNumId="19" w15:restartNumberingAfterBreak="0">
    <w:nsid w:val="78DC73B2"/>
    <w:multiLevelType w:val="hybridMultilevel"/>
    <w:tmpl w:val="299EDDA2"/>
    <w:lvl w:ilvl="0" w:tplc="28943226">
      <w:start w:val="1"/>
      <w:numFmt w:val="decimal"/>
      <w:lvlText w:val="%1."/>
      <w:lvlJc w:val="left"/>
      <w:pPr>
        <w:ind w:left="536" w:hanging="360"/>
      </w:pPr>
      <w:rPr>
        <w:rFonts w:hint="default"/>
      </w:rPr>
    </w:lvl>
    <w:lvl w:ilvl="1" w:tplc="0C0A0019" w:tentative="1">
      <w:start w:val="1"/>
      <w:numFmt w:val="lowerLetter"/>
      <w:lvlText w:val="%2."/>
      <w:lvlJc w:val="left"/>
      <w:pPr>
        <w:ind w:left="1256" w:hanging="360"/>
      </w:pPr>
    </w:lvl>
    <w:lvl w:ilvl="2" w:tplc="0C0A001B" w:tentative="1">
      <w:start w:val="1"/>
      <w:numFmt w:val="lowerRoman"/>
      <w:lvlText w:val="%3."/>
      <w:lvlJc w:val="right"/>
      <w:pPr>
        <w:ind w:left="1976" w:hanging="180"/>
      </w:pPr>
    </w:lvl>
    <w:lvl w:ilvl="3" w:tplc="0C0A000F" w:tentative="1">
      <w:start w:val="1"/>
      <w:numFmt w:val="decimal"/>
      <w:lvlText w:val="%4."/>
      <w:lvlJc w:val="left"/>
      <w:pPr>
        <w:ind w:left="2696" w:hanging="360"/>
      </w:pPr>
    </w:lvl>
    <w:lvl w:ilvl="4" w:tplc="0C0A0019" w:tentative="1">
      <w:start w:val="1"/>
      <w:numFmt w:val="lowerLetter"/>
      <w:lvlText w:val="%5."/>
      <w:lvlJc w:val="left"/>
      <w:pPr>
        <w:ind w:left="3416" w:hanging="360"/>
      </w:pPr>
    </w:lvl>
    <w:lvl w:ilvl="5" w:tplc="0C0A001B" w:tentative="1">
      <w:start w:val="1"/>
      <w:numFmt w:val="lowerRoman"/>
      <w:lvlText w:val="%6."/>
      <w:lvlJc w:val="right"/>
      <w:pPr>
        <w:ind w:left="4136" w:hanging="180"/>
      </w:pPr>
    </w:lvl>
    <w:lvl w:ilvl="6" w:tplc="0C0A000F" w:tentative="1">
      <w:start w:val="1"/>
      <w:numFmt w:val="decimal"/>
      <w:lvlText w:val="%7."/>
      <w:lvlJc w:val="left"/>
      <w:pPr>
        <w:ind w:left="4856" w:hanging="360"/>
      </w:pPr>
    </w:lvl>
    <w:lvl w:ilvl="7" w:tplc="0C0A0019" w:tentative="1">
      <w:start w:val="1"/>
      <w:numFmt w:val="lowerLetter"/>
      <w:lvlText w:val="%8."/>
      <w:lvlJc w:val="left"/>
      <w:pPr>
        <w:ind w:left="5576" w:hanging="360"/>
      </w:pPr>
    </w:lvl>
    <w:lvl w:ilvl="8" w:tplc="0C0A001B" w:tentative="1">
      <w:start w:val="1"/>
      <w:numFmt w:val="lowerRoman"/>
      <w:lvlText w:val="%9."/>
      <w:lvlJc w:val="right"/>
      <w:pPr>
        <w:ind w:left="6296" w:hanging="180"/>
      </w:pPr>
    </w:lvl>
  </w:abstractNum>
  <w:abstractNum w:abstractNumId="20" w15:restartNumberingAfterBreak="0">
    <w:nsid w:val="7FFB22B4"/>
    <w:multiLevelType w:val="multilevel"/>
    <w:tmpl w:val="122449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18"/>
  </w:num>
  <w:num w:numId="3">
    <w:abstractNumId w:val="13"/>
  </w:num>
  <w:num w:numId="4">
    <w:abstractNumId w:val="0"/>
  </w:num>
  <w:num w:numId="5">
    <w:abstractNumId w:val="7"/>
  </w:num>
  <w:num w:numId="6">
    <w:abstractNumId w:val="11"/>
  </w:num>
  <w:num w:numId="7">
    <w:abstractNumId w:val="2"/>
  </w:num>
  <w:num w:numId="8">
    <w:abstractNumId w:val="3"/>
  </w:num>
  <w:num w:numId="9">
    <w:abstractNumId w:val="14"/>
  </w:num>
  <w:num w:numId="10">
    <w:abstractNumId w:val="4"/>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0"/>
  </w:num>
  <w:num w:numId="14">
    <w:abstractNumId w:val="1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12"/>
  </w:num>
  <w:num w:numId="19">
    <w:abstractNumId w:val="5"/>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0"/>
    <w:lvlOverride w:ilvl="0">
      <w:startOverride w:val="1"/>
    </w:lvlOverride>
  </w:num>
  <w:num w:numId="3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8A3"/>
    <w:rsid w:val="00000C93"/>
    <w:rsid w:val="000019A3"/>
    <w:rsid w:val="0000200A"/>
    <w:rsid w:val="00002DCC"/>
    <w:rsid w:val="0000381C"/>
    <w:rsid w:val="00003AA0"/>
    <w:rsid w:val="00003AFE"/>
    <w:rsid w:val="000041FE"/>
    <w:rsid w:val="00004386"/>
    <w:rsid w:val="00006137"/>
    <w:rsid w:val="00006AC1"/>
    <w:rsid w:val="000123BF"/>
    <w:rsid w:val="000131FB"/>
    <w:rsid w:val="00014F1E"/>
    <w:rsid w:val="000154D6"/>
    <w:rsid w:val="000160C0"/>
    <w:rsid w:val="000172A6"/>
    <w:rsid w:val="000176DE"/>
    <w:rsid w:val="000211FD"/>
    <w:rsid w:val="0002143A"/>
    <w:rsid w:val="000218A3"/>
    <w:rsid w:val="000235E7"/>
    <w:rsid w:val="00023C1F"/>
    <w:rsid w:val="000248A6"/>
    <w:rsid w:val="0002517B"/>
    <w:rsid w:val="00025354"/>
    <w:rsid w:val="00025996"/>
    <w:rsid w:val="00025E2C"/>
    <w:rsid w:val="0002607F"/>
    <w:rsid w:val="00026340"/>
    <w:rsid w:val="000266CD"/>
    <w:rsid w:val="00026A87"/>
    <w:rsid w:val="0002717F"/>
    <w:rsid w:val="0002733B"/>
    <w:rsid w:val="0003048F"/>
    <w:rsid w:val="000323C6"/>
    <w:rsid w:val="000329C9"/>
    <w:rsid w:val="00032A09"/>
    <w:rsid w:val="00033E7F"/>
    <w:rsid w:val="0003442B"/>
    <w:rsid w:val="0003545C"/>
    <w:rsid w:val="00035C64"/>
    <w:rsid w:val="00036416"/>
    <w:rsid w:val="00036BDF"/>
    <w:rsid w:val="000373F9"/>
    <w:rsid w:val="0003787C"/>
    <w:rsid w:val="00037FEB"/>
    <w:rsid w:val="00041091"/>
    <w:rsid w:val="000428BD"/>
    <w:rsid w:val="000446E1"/>
    <w:rsid w:val="00044B5B"/>
    <w:rsid w:val="000469F8"/>
    <w:rsid w:val="00046F92"/>
    <w:rsid w:val="000472B7"/>
    <w:rsid w:val="00047558"/>
    <w:rsid w:val="00050545"/>
    <w:rsid w:val="000507CC"/>
    <w:rsid w:val="000512C1"/>
    <w:rsid w:val="000523FE"/>
    <w:rsid w:val="00054E87"/>
    <w:rsid w:val="000552CD"/>
    <w:rsid w:val="00055DCC"/>
    <w:rsid w:val="0005664A"/>
    <w:rsid w:val="00056C0E"/>
    <w:rsid w:val="000579CC"/>
    <w:rsid w:val="00060716"/>
    <w:rsid w:val="000609A1"/>
    <w:rsid w:val="0006148B"/>
    <w:rsid w:val="000633E3"/>
    <w:rsid w:val="00066790"/>
    <w:rsid w:val="00070049"/>
    <w:rsid w:val="00072E91"/>
    <w:rsid w:val="00072F54"/>
    <w:rsid w:val="00073072"/>
    <w:rsid w:val="0007318E"/>
    <w:rsid w:val="0007350F"/>
    <w:rsid w:val="00073BC8"/>
    <w:rsid w:val="00074207"/>
    <w:rsid w:val="000748E3"/>
    <w:rsid w:val="000756A9"/>
    <w:rsid w:val="00075C5E"/>
    <w:rsid w:val="00077123"/>
    <w:rsid w:val="0007754A"/>
    <w:rsid w:val="00082DC5"/>
    <w:rsid w:val="00083B8F"/>
    <w:rsid w:val="000852D1"/>
    <w:rsid w:val="000863A7"/>
    <w:rsid w:val="00086CDD"/>
    <w:rsid w:val="0008781F"/>
    <w:rsid w:val="00087E1A"/>
    <w:rsid w:val="00087FCE"/>
    <w:rsid w:val="00090C1A"/>
    <w:rsid w:val="00090EB6"/>
    <w:rsid w:val="00092B59"/>
    <w:rsid w:val="000932A9"/>
    <w:rsid w:val="00093C1A"/>
    <w:rsid w:val="000952E7"/>
    <w:rsid w:val="00097EF5"/>
    <w:rsid w:val="000A071E"/>
    <w:rsid w:val="000A134D"/>
    <w:rsid w:val="000A1671"/>
    <w:rsid w:val="000A1710"/>
    <w:rsid w:val="000A1B46"/>
    <w:rsid w:val="000A2447"/>
    <w:rsid w:val="000A2F3F"/>
    <w:rsid w:val="000A2FF5"/>
    <w:rsid w:val="000A44DA"/>
    <w:rsid w:val="000A46FD"/>
    <w:rsid w:val="000A4E1B"/>
    <w:rsid w:val="000A57B5"/>
    <w:rsid w:val="000A6491"/>
    <w:rsid w:val="000A6D2A"/>
    <w:rsid w:val="000A7635"/>
    <w:rsid w:val="000A7C9E"/>
    <w:rsid w:val="000B0B28"/>
    <w:rsid w:val="000B0FEF"/>
    <w:rsid w:val="000B109E"/>
    <w:rsid w:val="000B13CB"/>
    <w:rsid w:val="000B1517"/>
    <w:rsid w:val="000B250F"/>
    <w:rsid w:val="000B3AC7"/>
    <w:rsid w:val="000B44C3"/>
    <w:rsid w:val="000B471A"/>
    <w:rsid w:val="000B496F"/>
    <w:rsid w:val="000B54E1"/>
    <w:rsid w:val="000B5593"/>
    <w:rsid w:val="000B6146"/>
    <w:rsid w:val="000B6CC6"/>
    <w:rsid w:val="000B71BA"/>
    <w:rsid w:val="000C06E1"/>
    <w:rsid w:val="000C1DF6"/>
    <w:rsid w:val="000C20F3"/>
    <w:rsid w:val="000C26F2"/>
    <w:rsid w:val="000C2C24"/>
    <w:rsid w:val="000C4791"/>
    <w:rsid w:val="000D038C"/>
    <w:rsid w:val="000D108A"/>
    <w:rsid w:val="000D2385"/>
    <w:rsid w:val="000D2FBA"/>
    <w:rsid w:val="000D31E2"/>
    <w:rsid w:val="000D3FBF"/>
    <w:rsid w:val="000D4992"/>
    <w:rsid w:val="000D4AAB"/>
    <w:rsid w:val="000D4EDA"/>
    <w:rsid w:val="000D4FB5"/>
    <w:rsid w:val="000D54B2"/>
    <w:rsid w:val="000D5A27"/>
    <w:rsid w:val="000D6AB2"/>
    <w:rsid w:val="000E28A1"/>
    <w:rsid w:val="000E31FF"/>
    <w:rsid w:val="000E36C7"/>
    <w:rsid w:val="000E424F"/>
    <w:rsid w:val="000E5502"/>
    <w:rsid w:val="000E5724"/>
    <w:rsid w:val="000E5F18"/>
    <w:rsid w:val="000E723F"/>
    <w:rsid w:val="000E7E53"/>
    <w:rsid w:val="000F2B51"/>
    <w:rsid w:val="000F3A7A"/>
    <w:rsid w:val="000F52FD"/>
    <w:rsid w:val="000F62F2"/>
    <w:rsid w:val="000F6910"/>
    <w:rsid w:val="000F6986"/>
    <w:rsid w:val="000F7124"/>
    <w:rsid w:val="00100FB2"/>
    <w:rsid w:val="00101102"/>
    <w:rsid w:val="00101459"/>
    <w:rsid w:val="00101B51"/>
    <w:rsid w:val="00101DF9"/>
    <w:rsid w:val="00101E50"/>
    <w:rsid w:val="001026B4"/>
    <w:rsid w:val="0010356C"/>
    <w:rsid w:val="00104BA1"/>
    <w:rsid w:val="001056D6"/>
    <w:rsid w:val="0010718F"/>
    <w:rsid w:val="0010770A"/>
    <w:rsid w:val="00110760"/>
    <w:rsid w:val="00111A41"/>
    <w:rsid w:val="0011432C"/>
    <w:rsid w:val="001146EA"/>
    <w:rsid w:val="001149A3"/>
    <w:rsid w:val="00114AA1"/>
    <w:rsid w:val="001152CD"/>
    <w:rsid w:val="00115F7F"/>
    <w:rsid w:val="0011603D"/>
    <w:rsid w:val="00116F72"/>
    <w:rsid w:val="0011770C"/>
    <w:rsid w:val="001177B8"/>
    <w:rsid w:val="00122829"/>
    <w:rsid w:val="00122E06"/>
    <w:rsid w:val="00124FB4"/>
    <w:rsid w:val="00125262"/>
    <w:rsid w:val="00125395"/>
    <w:rsid w:val="001255E3"/>
    <w:rsid w:val="00125A0A"/>
    <w:rsid w:val="00125BC9"/>
    <w:rsid w:val="00125CFF"/>
    <w:rsid w:val="00125DC7"/>
    <w:rsid w:val="0012692C"/>
    <w:rsid w:val="00126DAD"/>
    <w:rsid w:val="0013092A"/>
    <w:rsid w:val="001326F6"/>
    <w:rsid w:val="00133325"/>
    <w:rsid w:val="00133FA2"/>
    <w:rsid w:val="00134885"/>
    <w:rsid w:val="00134BEB"/>
    <w:rsid w:val="0013527F"/>
    <w:rsid w:val="00135691"/>
    <w:rsid w:val="00137518"/>
    <w:rsid w:val="001377FD"/>
    <w:rsid w:val="00137E5B"/>
    <w:rsid w:val="00140A78"/>
    <w:rsid w:val="001410C7"/>
    <w:rsid w:val="00141355"/>
    <w:rsid w:val="0014250D"/>
    <w:rsid w:val="00142D66"/>
    <w:rsid w:val="001438D3"/>
    <w:rsid w:val="001447D7"/>
    <w:rsid w:val="00144A80"/>
    <w:rsid w:val="00145350"/>
    <w:rsid w:val="00145991"/>
    <w:rsid w:val="00145F06"/>
    <w:rsid w:val="00146EA7"/>
    <w:rsid w:val="0014773C"/>
    <w:rsid w:val="001478E6"/>
    <w:rsid w:val="00147BDF"/>
    <w:rsid w:val="0015024E"/>
    <w:rsid w:val="00150448"/>
    <w:rsid w:val="001512EF"/>
    <w:rsid w:val="00152239"/>
    <w:rsid w:val="00152BA1"/>
    <w:rsid w:val="001536C2"/>
    <w:rsid w:val="001536F5"/>
    <w:rsid w:val="0015458A"/>
    <w:rsid w:val="001547CE"/>
    <w:rsid w:val="00154FA6"/>
    <w:rsid w:val="001556B4"/>
    <w:rsid w:val="00157D4D"/>
    <w:rsid w:val="0016039C"/>
    <w:rsid w:val="0016065F"/>
    <w:rsid w:val="00160971"/>
    <w:rsid w:val="001635F8"/>
    <w:rsid w:val="00163AD3"/>
    <w:rsid w:val="00163CC3"/>
    <w:rsid w:val="001644DB"/>
    <w:rsid w:val="00164AFF"/>
    <w:rsid w:val="00164B7F"/>
    <w:rsid w:val="0016522B"/>
    <w:rsid w:val="001658CD"/>
    <w:rsid w:val="00166698"/>
    <w:rsid w:val="00166A51"/>
    <w:rsid w:val="00166AA8"/>
    <w:rsid w:val="00167D3B"/>
    <w:rsid w:val="00167FBC"/>
    <w:rsid w:val="001704F1"/>
    <w:rsid w:val="001706F4"/>
    <w:rsid w:val="00170A92"/>
    <w:rsid w:val="0017306E"/>
    <w:rsid w:val="0017407C"/>
    <w:rsid w:val="00174DAE"/>
    <w:rsid w:val="00176B5A"/>
    <w:rsid w:val="00180047"/>
    <w:rsid w:val="001800A7"/>
    <w:rsid w:val="0018141A"/>
    <w:rsid w:val="0018298E"/>
    <w:rsid w:val="00182AAC"/>
    <w:rsid w:val="00183922"/>
    <w:rsid w:val="00183E52"/>
    <w:rsid w:val="00184736"/>
    <w:rsid w:val="00184765"/>
    <w:rsid w:val="0018480A"/>
    <w:rsid w:val="001848BE"/>
    <w:rsid w:val="00184E48"/>
    <w:rsid w:val="00185089"/>
    <w:rsid w:val="00185156"/>
    <w:rsid w:val="00186044"/>
    <w:rsid w:val="001873E3"/>
    <w:rsid w:val="00190585"/>
    <w:rsid w:val="0019224C"/>
    <w:rsid w:val="00192361"/>
    <w:rsid w:val="00192C94"/>
    <w:rsid w:val="00193F8C"/>
    <w:rsid w:val="00194111"/>
    <w:rsid w:val="0019476C"/>
    <w:rsid w:val="001961DB"/>
    <w:rsid w:val="00196568"/>
    <w:rsid w:val="001A0353"/>
    <w:rsid w:val="001A062F"/>
    <w:rsid w:val="001A1376"/>
    <w:rsid w:val="001A197B"/>
    <w:rsid w:val="001A2551"/>
    <w:rsid w:val="001A2580"/>
    <w:rsid w:val="001A27F5"/>
    <w:rsid w:val="001A3CD0"/>
    <w:rsid w:val="001A3FEC"/>
    <w:rsid w:val="001A4E19"/>
    <w:rsid w:val="001A60E9"/>
    <w:rsid w:val="001A785E"/>
    <w:rsid w:val="001B13A6"/>
    <w:rsid w:val="001B1438"/>
    <w:rsid w:val="001B1CA5"/>
    <w:rsid w:val="001B2BEF"/>
    <w:rsid w:val="001B33C8"/>
    <w:rsid w:val="001B3402"/>
    <w:rsid w:val="001B3C7C"/>
    <w:rsid w:val="001B52B2"/>
    <w:rsid w:val="001B5CCD"/>
    <w:rsid w:val="001B60B8"/>
    <w:rsid w:val="001B62ED"/>
    <w:rsid w:val="001B7353"/>
    <w:rsid w:val="001C1310"/>
    <w:rsid w:val="001C14FC"/>
    <w:rsid w:val="001C2CA6"/>
    <w:rsid w:val="001C30B6"/>
    <w:rsid w:val="001C3818"/>
    <w:rsid w:val="001C4FD1"/>
    <w:rsid w:val="001C5439"/>
    <w:rsid w:val="001C61C0"/>
    <w:rsid w:val="001D1AC5"/>
    <w:rsid w:val="001D36FA"/>
    <w:rsid w:val="001D3A12"/>
    <w:rsid w:val="001D437F"/>
    <w:rsid w:val="001D4750"/>
    <w:rsid w:val="001D4AC2"/>
    <w:rsid w:val="001D57C7"/>
    <w:rsid w:val="001D5A0C"/>
    <w:rsid w:val="001D5BFE"/>
    <w:rsid w:val="001D5FC9"/>
    <w:rsid w:val="001D7769"/>
    <w:rsid w:val="001D79EF"/>
    <w:rsid w:val="001D7F2A"/>
    <w:rsid w:val="001E08E7"/>
    <w:rsid w:val="001E183D"/>
    <w:rsid w:val="001E2ADC"/>
    <w:rsid w:val="001E34DC"/>
    <w:rsid w:val="001E601E"/>
    <w:rsid w:val="001E7683"/>
    <w:rsid w:val="001E78E5"/>
    <w:rsid w:val="001F0F6A"/>
    <w:rsid w:val="001F240C"/>
    <w:rsid w:val="001F2722"/>
    <w:rsid w:val="001F3802"/>
    <w:rsid w:val="001F4129"/>
    <w:rsid w:val="001F43E7"/>
    <w:rsid w:val="001F6980"/>
    <w:rsid w:val="001F6985"/>
    <w:rsid w:val="002005C3"/>
    <w:rsid w:val="00200707"/>
    <w:rsid w:val="002008E3"/>
    <w:rsid w:val="00202D9F"/>
    <w:rsid w:val="00204548"/>
    <w:rsid w:val="00204A1F"/>
    <w:rsid w:val="00204EED"/>
    <w:rsid w:val="0020558C"/>
    <w:rsid w:val="00206EBA"/>
    <w:rsid w:val="0020752C"/>
    <w:rsid w:val="00207587"/>
    <w:rsid w:val="00207E40"/>
    <w:rsid w:val="00210DDF"/>
    <w:rsid w:val="00212622"/>
    <w:rsid w:val="00212939"/>
    <w:rsid w:val="00212D04"/>
    <w:rsid w:val="00213540"/>
    <w:rsid w:val="00213754"/>
    <w:rsid w:val="00213D8C"/>
    <w:rsid w:val="00214224"/>
    <w:rsid w:val="00214A39"/>
    <w:rsid w:val="00215197"/>
    <w:rsid w:val="002159FC"/>
    <w:rsid w:val="00216CEF"/>
    <w:rsid w:val="00217AC7"/>
    <w:rsid w:val="0022176A"/>
    <w:rsid w:val="002233BB"/>
    <w:rsid w:val="0022385E"/>
    <w:rsid w:val="00225033"/>
    <w:rsid w:val="002255B2"/>
    <w:rsid w:val="002268A9"/>
    <w:rsid w:val="00226CFB"/>
    <w:rsid w:val="00227358"/>
    <w:rsid w:val="00231E15"/>
    <w:rsid w:val="00232870"/>
    <w:rsid w:val="00232C41"/>
    <w:rsid w:val="0023457B"/>
    <w:rsid w:val="002345CB"/>
    <w:rsid w:val="00234C89"/>
    <w:rsid w:val="00236B01"/>
    <w:rsid w:val="0023766A"/>
    <w:rsid w:val="0023768E"/>
    <w:rsid w:val="00237C6E"/>
    <w:rsid w:val="002401F1"/>
    <w:rsid w:val="00240C36"/>
    <w:rsid w:val="002419D0"/>
    <w:rsid w:val="00241D6D"/>
    <w:rsid w:val="002422EE"/>
    <w:rsid w:val="0024416E"/>
    <w:rsid w:val="00244DC6"/>
    <w:rsid w:val="00246F9E"/>
    <w:rsid w:val="00247805"/>
    <w:rsid w:val="00247B7E"/>
    <w:rsid w:val="002502B9"/>
    <w:rsid w:val="0025067E"/>
    <w:rsid w:val="0025080D"/>
    <w:rsid w:val="0025249F"/>
    <w:rsid w:val="00252BA8"/>
    <w:rsid w:val="002534C9"/>
    <w:rsid w:val="002539E0"/>
    <w:rsid w:val="00254AA1"/>
    <w:rsid w:val="0025533E"/>
    <w:rsid w:val="00256302"/>
    <w:rsid w:val="00257183"/>
    <w:rsid w:val="0025767C"/>
    <w:rsid w:val="00257B18"/>
    <w:rsid w:val="00261727"/>
    <w:rsid w:val="00261E7D"/>
    <w:rsid w:val="002621E5"/>
    <w:rsid w:val="00263C00"/>
    <w:rsid w:val="00265034"/>
    <w:rsid w:val="00265341"/>
    <w:rsid w:val="00265561"/>
    <w:rsid w:val="002663AA"/>
    <w:rsid w:val="002663AF"/>
    <w:rsid w:val="00266D9A"/>
    <w:rsid w:val="002672A8"/>
    <w:rsid w:val="00267740"/>
    <w:rsid w:val="00270754"/>
    <w:rsid w:val="00271FC4"/>
    <w:rsid w:val="002723F3"/>
    <w:rsid w:val="002775D4"/>
    <w:rsid w:val="00280202"/>
    <w:rsid w:val="00280917"/>
    <w:rsid w:val="0028101F"/>
    <w:rsid w:val="0028184D"/>
    <w:rsid w:val="00282FB5"/>
    <w:rsid w:val="00283376"/>
    <w:rsid w:val="00283F14"/>
    <w:rsid w:val="0028434D"/>
    <w:rsid w:val="002843EA"/>
    <w:rsid w:val="00285529"/>
    <w:rsid w:val="00287448"/>
    <w:rsid w:val="002877EA"/>
    <w:rsid w:val="00287834"/>
    <w:rsid w:val="00290008"/>
    <w:rsid w:val="00290FCD"/>
    <w:rsid w:val="00292591"/>
    <w:rsid w:val="00292727"/>
    <w:rsid w:val="0029276C"/>
    <w:rsid w:val="002A0C2C"/>
    <w:rsid w:val="002A1490"/>
    <w:rsid w:val="002A3929"/>
    <w:rsid w:val="002A3A47"/>
    <w:rsid w:val="002A4E8D"/>
    <w:rsid w:val="002A56DD"/>
    <w:rsid w:val="002A5D80"/>
    <w:rsid w:val="002A668E"/>
    <w:rsid w:val="002A7134"/>
    <w:rsid w:val="002A74AA"/>
    <w:rsid w:val="002A7E7A"/>
    <w:rsid w:val="002B02B8"/>
    <w:rsid w:val="002B081D"/>
    <w:rsid w:val="002B158C"/>
    <w:rsid w:val="002B1C0A"/>
    <w:rsid w:val="002B21FC"/>
    <w:rsid w:val="002B2CDD"/>
    <w:rsid w:val="002B3084"/>
    <w:rsid w:val="002B3781"/>
    <w:rsid w:val="002B3C2C"/>
    <w:rsid w:val="002B44A3"/>
    <w:rsid w:val="002B48C0"/>
    <w:rsid w:val="002B5DF9"/>
    <w:rsid w:val="002B61A2"/>
    <w:rsid w:val="002B6241"/>
    <w:rsid w:val="002B6376"/>
    <w:rsid w:val="002B66E4"/>
    <w:rsid w:val="002B7F5F"/>
    <w:rsid w:val="002C05D5"/>
    <w:rsid w:val="002C0BA0"/>
    <w:rsid w:val="002C1A15"/>
    <w:rsid w:val="002C1ECE"/>
    <w:rsid w:val="002C2393"/>
    <w:rsid w:val="002C3D12"/>
    <w:rsid w:val="002C4286"/>
    <w:rsid w:val="002C48D5"/>
    <w:rsid w:val="002C75E8"/>
    <w:rsid w:val="002D000A"/>
    <w:rsid w:val="002D1C2C"/>
    <w:rsid w:val="002D2068"/>
    <w:rsid w:val="002D2604"/>
    <w:rsid w:val="002D3E6D"/>
    <w:rsid w:val="002D631A"/>
    <w:rsid w:val="002D6D09"/>
    <w:rsid w:val="002D7006"/>
    <w:rsid w:val="002D707D"/>
    <w:rsid w:val="002D754A"/>
    <w:rsid w:val="002E07A0"/>
    <w:rsid w:val="002E0FC5"/>
    <w:rsid w:val="002E298E"/>
    <w:rsid w:val="002E359F"/>
    <w:rsid w:val="002E450A"/>
    <w:rsid w:val="002E5439"/>
    <w:rsid w:val="002F0370"/>
    <w:rsid w:val="002F137E"/>
    <w:rsid w:val="002F13E4"/>
    <w:rsid w:val="002F164D"/>
    <w:rsid w:val="002F1DCE"/>
    <w:rsid w:val="002F404C"/>
    <w:rsid w:val="002F4CE1"/>
    <w:rsid w:val="002F61E2"/>
    <w:rsid w:val="002F6207"/>
    <w:rsid w:val="002F7926"/>
    <w:rsid w:val="00300160"/>
    <w:rsid w:val="0030207D"/>
    <w:rsid w:val="003021EE"/>
    <w:rsid w:val="0030451D"/>
    <w:rsid w:val="00304718"/>
    <w:rsid w:val="00305801"/>
    <w:rsid w:val="0030653D"/>
    <w:rsid w:val="00306949"/>
    <w:rsid w:val="003102E7"/>
    <w:rsid w:val="00310C0C"/>
    <w:rsid w:val="00311517"/>
    <w:rsid w:val="00311614"/>
    <w:rsid w:val="0031222A"/>
    <w:rsid w:val="00313858"/>
    <w:rsid w:val="0031393E"/>
    <w:rsid w:val="00316382"/>
    <w:rsid w:val="0031725A"/>
    <w:rsid w:val="0031759A"/>
    <w:rsid w:val="00321333"/>
    <w:rsid w:val="00321839"/>
    <w:rsid w:val="00321F28"/>
    <w:rsid w:val="00323779"/>
    <w:rsid w:val="00323AC0"/>
    <w:rsid w:val="00323CEB"/>
    <w:rsid w:val="00324639"/>
    <w:rsid w:val="0032471C"/>
    <w:rsid w:val="00324D98"/>
    <w:rsid w:val="00325A19"/>
    <w:rsid w:val="00325E80"/>
    <w:rsid w:val="00325EC1"/>
    <w:rsid w:val="003268A5"/>
    <w:rsid w:val="00327714"/>
    <w:rsid w:val="0033052E"/>
    <w:rsid w:val="00330CB1"/>
    <w:rsid w:val="00330E03"/>
    <w:rsid w:val="00331226"/>
    <w:rsid w:val="00331ED0"/>
    <w:rsid w:val="003320CF"/>
    <w:rsid w:val="00332885"/>
    <w:rsid w:val="00333413"/>
    <w:rsid w:val="00334014"/>
    <w:rsid w:val="00334DC2"/>
    <w:rsid w:val="003353D8"/>
    <w:rsid w:val="00335A2A"/>
    <w:rsid w:val="00336827"/>
    <w:rsid w:val="0033683A"/>
    <w:rsid w:val="00337A86"/>
    <w:rsid w:val="00337F8E"/>
    <w:rsid w:val="003405DF"/>
    <w:rsid w:val="00340CC2"/>
    <w:rsid w:val="0034118C"/>
    <w:rsid w:val="00342E4F"/>
    <w:rsid w:val="0034309E"/>
    <w:rsid w:val="00343BF6"/>
    <w:rsid w:val="00343E3F"/>
    <w:rsid w:val="00344B55"/>
    <w:rsid w:val="00344D51"/>
    <w:rsid w:val="00345709"/>
    <w:rsid w:val="00346085"/>
    <w:rsid w:val="0034716B"/>
    <w:rsid w:val="003502F4"/>
    <w:rsid w:val="00350369"/>
    <w:rsid w:val="00350936"/>
    <w:rsid w:val="003520DA"/>
    <w:rsid w:val="0035258D"/>
    <w:rsid w:val="00352B93"/>
    <w:rsid w:val="003557E3"/>
    <w:rsid w:val="00355FBB"/>
    <w:rsid w:val="00357752"/>
    <w:rsid w:val="00357EBA"/>
    <w:rsid w:val="003608BA"/>
    <w:rsid w:val="003615C7"/>
    <w:rsid w:val="00361D84"/>
    <w:rsid w:val="00362E0F"/>
    <w:rsid w:val="00364121"/>
    <w:rsid w:val="00364374"/>
    <w:rsid w:val="00364FD6"/>
    <w:rsid w:val="00365011"/>
    <w:rsid w:val="00365789"/>
    <w:rsid w:val="00365F29"/>
    <w:rsid w:val="00366013"/>
    <w:rsid w:val="003676B5"/>
    <w:rsid w:val="00372599"/>
    <w:rsid w:val="003730CA"/>
    <w:rsid w:val="0037404F"/>
    <w:rsid w:val="00375FDB"/>
    <w:rsid w:val="00376060"/>
    <w:rsid w:val="00376410"/>
    <w:rsid w:val="00376B10"/>
    <w:rsid w:val="00376C81"/>
    <w:rsid w:val="003771F1"/>
    <w:rsid w:val="00377461"/>
    <w:rsid w:val="00381E14"/>
    <w:rsid w:val="003827A6"/>
    <w:rsid w:val="00382B38"/>
    <w:rsid w:val="00382DBC"/>
    <w:rsid w:val="003830AB"/>
    <w:rsid w:val="003834C3"/>
    <w:rsid w:val="00384506"/>
    <w:rsid w:val="00384F0C"/>
    <w:rsid w:val="00385829"/>
    <w:rsid w:val="00385853"/>
    <w:rsid w:val="0038585E"/>
    <w:rsid w:val="0038654F"/>
    <w:rsid w:val="003931A1"/>
    <w:rsid w:val="00393D8D"/>
    <w:rsid w:val="00395939"/>
    <w:rsid w:val="00395A9B"/>
    <w:rsid w:val="00396EEC"/>
    <w:rsid w:val="003974CD"/>
    <w:rsid w:val="003A00CB"/>
    <w:rsid w:val="003A3FFE"/>
    <w:rsid w:val="003A4204"/>
    <w:rsid w:val="003A5D7C"/>
    <w:rsid w:val="003A6FE7"/>
    <w:rsid w:val="003A7CCB"/>
    <w:rsid w:val="003B1357"/>
    <w:rsid w:val="003B1CA7"/>
    <w:rsid w:val="003B2DB9"/>
    <w:rsid w:val="003B4149"/>
    <w:rsid w:val="003B4891"/>
    <w:rsid w:val="003B4EF3"/>
    <w:rsid w:val="003B511F"/>
    <w:rsid w:val="003B55C1"/>
    <w:rsid w:val="003B5B52"/>
    <w:rsid w:val="003B6934"/>
    <w:rsid w:val="003B6D54"/>
    <w:rsid w:val="003B7463"/>
    <w:rsid w:val="003C1BE7"/>
    <w:rsid w:val="003C1E14"/>
    <w:rsid w:val="003C2F8B"/>
    <w:rsid w:val="003C3BBC"/>
    <w:rsid w:val="003C4169"/>
    <w:rsid w:val="003C4795"/>
    <w:rsid w:val="003C47AC"/>
    <w:rsid w:val="003C4A05"/>
    <w:rsid w:val="003C5500"/>
    <w:rsid w:val="003C6B65"/>
    <w:rsid w:val="003D0491"/>
    <w:rsid w:val="003D057E"/>
    <w:rsid w:val="003D078F"/>
    <w:rsid w:val="003D1081"/>
    <w:rsid w:val="003D14EA"/>
    <w:rsid w:val="003D1CA3"/>
    <w:rsid w:val="003D2071"/>
    <w:rsid w:val="003D2D2F"/>
    <w:rsid w:val="003D2EEC"/>
    <w:rsid w:val="003D3C9F"/>
    <w:rsid w:val="003D4398"/>
    <w:rsid w:val="003D4479"/>
    <w:rsid w:val="003E2529"/>
    <w:rsid w:val="003E30F2"/>
    <w:rsid w:val="003E4576"/>
    <w:rsid w:val="003E4A34"/>
    <w:rsid w:val="003E4C44"/>
    <w:rsid w:val="003E689F"/>
    <w:rsid w:val="003E7DBE"/>
    <w:rsid w:val="003F1033"/>
    <w:rsid w:val="003F17A7"/>
    <w:rsid w:val="003F1E45"/>
    <w:rsid w:val="003F1E7B"/>
    <w:rsid w:val="003F2B4E"/>
    <w:rsid w:val="003F3E33"/>
    <w:rsid w:val="003F605E"/>
    <w:rsid w:val="003F64BC"/>
    <w:rsid w:val="004012F1"/>
    <w:rsid w:val="00401EC8"/>
    <w:rsid w:val="00402490"/>
    <w:rsid w:val="00402625"/>
    <w:rsid w:val="00402A6B"/>
    <w:rsid w:val="00403547"/>
    <w:rsid w:val="00403C88"/>
    <w:rsid w:val="00404B41"/>
    <w:rsid w:val="00404BDC"/>
    <w:rsid w:val="00405D53"/>
    <w:rsid w:val="004066B3"/>
    <w:rsid w:val="004066D7"/>
    <w:rsid w:val="00407549"/>
    <w:rsid w:val="0040760A"/>
    <w:rsid w:val="004079E6"/>
    <w:rsid w:val="00410172"/>
    <w:rsid w:val="004104CC"/>
    <w:rsid w:val="00410C3B"/>
    <w:rsid w:val="004118DD"/>
    <w:rsid w:val="00412076"/>
    <w:rsid w:val="0041225B"/>
    <w:rsid w:val="004125A2"/>
    <w:rsid w:val="0041280C"/>
    <w:rsid w:val="00413223"/>
    <w:rsid w:val="004147B0"/>
    <w:rsid w:val="00415613"/>
    <w:rsid w:val="00415AEE"/>
    <w:rsid w:val="00415C25"/>
    <w:rsid w:val="00415C3B"/>
    <w:rsid w:val="00417556"/>
    <w:rsid w:val="00421DBC"/>
    <w:rsid w:val="00422358"/>
    <w:rsid w:val="00422367"/>
    <w:rsid w:val="0042316D"/>
    <w:rsid w:val="00425C4B"/>
    <w:rsid w:val="00425F8C"/>
    <w:rsid w:val="004260D9"/>
    <w:rsid w:val="00427A72"/>
    <w:rsid w:val="00430EFF"/>
    <w:rsid w:val="0043110C"/>
    <w:rsid w:val="00431B89"/>
    <w:rsid w:val="00432FB9"/>
    <w:rsid w:val="00433445"/>
    <w:rsid w:val="0043348B"/>
    <w:rsid w:val="004336F8"/>
    <w:rsid w:val="00433928"/>
    <w:rsid w:val="00433BBD"/>
    <w:rsid w:val="0043446C"/>
    <w:rsid w:val="004344A6"/>
    <w:rsid w:val="00435941"/>
    <w:rsid w:val="004359E9"/>
    <w:rsid w:val="00436416"/>
    <w:rsid w:val="0043767B"/>
    <w:rsid w:val="00440108"/>
    <w:rsid w:val="00440362"/>
    <w:rsid w:val="00440478"/>
    <w:rsid w:val="00441501"/>
    <w:rsid w:val="0044158A"/>
    <w:rsid w:val="00441637"/>
    <w:rsid w:val="00442257"/>
    <w:rsid w:val="00442602"/>
    <w:rsid w:val="0044352E"/>
    <w:rsid w:val="004435D7"/>
    <w:rsid w:val="00443A8D"/>
    <w:rsid w:val="00444D77"/>
    <w:rsid w:val="004450CB"/>
    <w:rsid w:val="00446C15"/>
    <w:rsid w:val="004501B4"/>
    <w:rsid w:val="0045094C"/>
    <w:rsid w:val="004512CF"/>
    <w:rsid w:val="004526A5"/>
    <w:rsid w:val="0045291A"/>
    <w:rsid w:val="00454256"/>
    <w:rsid w:val="004548B2"/>
    <w:rsid w:val="0045512F"/>
    <w:rsid w:val="0045579A"/>
    <w:rsid w:val="00456192"/>
    <w:rsid w:val="00456F62"/>
    <w:rsid w:val="0046040F"/>
    <w:rsid w:val="00461076"/>
    <w:rsid w:val="0046111C"/>
    <w:rsid w:val="00461328"/>
    <w:rsid w:val="0046168A"/>
    <w:rsid w:val="00461B34"/>
    <w:rsid w:val="004639ED"/>
    <w:rsid w:val="00463A4C"/>
    <w:rsid w:val="004647B6"/>
    <w:rsid w:val="004655FD"/>
    <w:rsid w:val="004662F4"/>
    <w:rsid w:val="0046651D"/>
    <w:rsid w:val="00466CBC"/>
    <w:rsid w:val="004710F0"/>
    <w:rsid w:val="0047137E"/>
    <w:rsid w:val="00472414"/>
    <w:rsid w:val="00476AB8"/>
    <w:rsid w:val="00476BE3"/>
    <w:rsid w:val="004800EC"/>
    <w:rsid w:val="00480460"/>
    <w:rsid w:val="0048170C"/>
    <w:rsid w:val="00482F50"/>
    <w:rsid w:val="004834C7"/>
    <w:rsid w:val="004835D5"/>
    <w:rsid w:val="00483CB2"/>
    <w:rsid w:val="0048514F"/>
    <w:rsid w:val="00485A86"/>
    <w:rsid w:val="00485FDF"/>
    <w:rsid w:val="004860D1"/>
    <w:rsid w:val="00487F32"/>
    <w:rsid w:val="00492B21"/>
    <w:rsid w:val="00492D4F"/>
    <w:rsid w:val="00493B95"/>
    <w:rsid w:val="00493F68"/>
    <w:rsid w:val="00494146"/>
    <w:rsid w:val="0049493A"/>
    <w:rsid w:val="004958EF"/>
    <w:rsid w:val="00495C8D"/>
    <w:rsid w:val="00496B9E"/>
    <w:rsid w:val="00497236"/>
    <w:rsid w:val="004A123F"/>
    <w:rsid w:val="004A1A77"/>
    <w:rsid w:val="004A1B9F"/>
    <w:rsid w:val="004A2130"/>
    <w:rsid w:val="004A26DF"/>
    <w:rsid w:val="004A2C02"/>
    <w:rsid w:val="004A33AF"/>
    <w:rsid w:val="004A3F7C"/>
    <w:rsid w:val="004A3FD1"/>
    <w:rsid w:val="004A59E5"/>
    <w:rsid w:val="004A6650"/>
    <w:rsid w:val="004A6795"/>
    <w:rsid w:val="004A6DB0"/>
    <w:rsid w:val="004B017B"/>
    <w:rsid w:val="004B26DE"/>
    <w:rsid w:val="004B2F81"/>
    <w:rsid w:val="004B3F64"/>
    <w:rsid w:val="004B4022"/>
    <w:rsid w:val="004B4303"/>
    <w:rsid w:val="004B47E5"/>
    <w:rsid w:val="004B4D45"/>
    <w:rsid w:val="004B53A4"/>
    <w:rsid w:val="004B691F"/>
    <w:rsid w:val="004C02BA"/>
    <w:rsid w:val="004C0DC6"/>
    <w:rsid w:val="004C1003"/>
    <w:rsid w:val="004C145E"/>
    <w:rsid w:val="004C16CD"/>
    <w:rsid w:val="004C1CAD"/>
    <w:rsid w:val="004C1F5F"/>
    <w:rsid w:val="004C4F45"/>
    <w:rsid w:val="004C5130"/>
    <w:rsid w:val="004C54C5"/>
    <w:rsid w:val="004C72C3"/>
    <w:rsid w:val="004C76A3"/>
    <w:rsid w:val="004C7D60"/>
    <w:rsid w:val="004D1775"/>
    <w:rsid w:val="004D1B05"/>
    <w:rsid w:val="004D1B24"/>
    <w:rsid w:val="004D1BEE"/>
    <w:rsid w:val="004D25C0"/>
    <w:rsid w:val="004D2FF4"/>
    <w:rsid w:val="004D6111"/>
    <w:rsid w:val="004D70D3"/>
    <w:rsid w:val="004D72E6"/>
    <w:rsid w:val="004E0D51"/>
    <w:rsid w:val="004E0EF0"/>
    <w:rsid w:val="004E1FD8"/>
    <w:rsid w:val="004E2604"/>
    <w:rsid w:val="004E2668"/>
    <w:rsid w:val="004E3B08"/>
    <w:rsid w:val="004E62DC"/>
    <w:rsid w:val="004E6E9F"/>
    <w:rsid w:val="004F00E2"/>
    <w:rsid w:val="004F0D82"/>
    <w:rsid w:val="004F1C01"/>
    <w:rsid w:val="004F2524"/>
    <w:rsid w:val="004F2B2D"/>
    <w:rsid w:val="004F33D1"/>
    <w:rsid w:val="004F3962"/>
    <w:rsid w:val="004F49BE"/>
    <w:rsid w:val="004F5010"/>
    <w:rsid w:val="004F7883"/>
    <w:rsid w:val="004F7BCE"/>
    <w:rsid w:val="004F7C92"/>
    <w:rsid w:val="00500AB1"/>
    <w:rsid w:val="00500F1B"/>
    <w:rsid w:val="005012E0"/>
    <w:rsid w:val="00503B5A"/>
    <w:rsid w:val="00505887"/>
    <w:rsid w:val="00506254"/>
    <w:rsid w:val="00506360"/>
    <w:rsid w:val="005070C3"/>
    <w:rsid w:val="00507D2F"/>
    <w:rsid w:val="00510BF5"/>
    <w:rsid w:val="005112CC"/>
    <w:rsid w:val="00511540"/>
    <w:rsid w:val="00513596"/>
    <w:rsid w:val="00513C27"/>
    <w:rsid w:val="0051463E"/>
    <w:rsid w:val="005207B4"/>
    <w:rsid w:val="00523164"/>
    <w:rsid w:val="0052391A"/>
    <w:rsid w:val="00524F21"/>
    <w:rsid w:val="0052517F"/>
    <w:rsid w:val="00525192"/>
    <w:rsid w:val="005253AA"/>
    <w:rsid w:val="00525884"/>
    <w:rsid w:val="00525CEE"/>
    <w:rsid w:val="00525E1E"/>
    <w:rsid w:val="00526598"/>
    <w:rsid w:val="00526F17"/>
    <w:rsid w:val="0053054F"/>
    <w:rsid w:val="00531AC2"/>
    <w:rsid w:val="00531B11"/>
    <w:rsid w:val="0053274C"/>
    <w:rsid w:val="00533275"/>
    <w:rsid w:val="00535641"/>
    <w:rsid w:val="00535BAE"/>
    <w:rsid w:val="00535C12"/>
    <w:rsid w:val="005369CF"/>
    <w:rsid w:val="005370F8"/>
    <w:rsid w:val="00537748"/>
    <w:rsid w:val="00537A67"/>
    <w:rsid w:val="005407FB"/>
    <w:rsid w:val="0054119C"/>
    <w:rsid w:val="00541830"/>
    <w:rsid w:val="00541A8E"/>
    <w:rsid w:val="00542B02"/>
    <w:rsid w:val="00542B82"/>
    <w:rsid w:val="00542DC1"/>
    <w:rsid w:val="00542F0D"/>
    <w:rsid w:val="00545971"/>
    <w:rsid w:val="00550D52"/>
    <w:rsid w:val="00551512"/>
    <w:rsid w:val="005515AA"/>
    <w:rsid w:val="00552797"/>
    <w:rsid w:val="00556044"/>
    <w:rsid w:val="00556649"/>
    <w:rsid w:val="00557DF1"/>
    <w:rsid w:val="00560311"/>
    <w:rsid w:val="005608DA"/>
    <w:rsid w:val="0056339C"/>
    <w:rsid w:val="0056559C"/>
    <w:rsid w:val="0056589E"/>
    <w:rsid w:val="00566F29"/>
    <w:rsid w:val="005702AF"/>
    <w:rsid w:val="00571D30"/>
    <w:rsid w:val="00572036"/>
    <w:rsid w:val="00572465"/>
    <w:rsid w:val="00572FB2"/>
    <w:rsid w:val="00574451"/>
    <w:rsid w:val="00574C14"/>
    <w:rsid w:val="00574E39"/>
    <w:rsid w:val="00575CB9"/>
    <w:rsid w:val="00576A90"/>
    <w:rsid w:val="00576DCE"/>
    <w:rsid w:val="00577F5B"/>
    <w:rsid w:val="005815B1"/>
    <w:rsid w:val="005825A3"/>
    <w:rsid w:val="00582CE0"/>
    <w:rsid w:val="00582D04"/>
    <w:rsid w:val="00583A85"/>
    <w:rsid w:val="00583AED"/>
    <w:rsid w:val="0058442A"/>
    <w:rsid w:val="005879A3"/>
    <w:rsid w:val="005906A3"/>
    <w:rsid w:val="00590C27"/>
    <w:rsid w:val="00590EE9"/>
    <w:rsid w:val="005920BF"/>
    <w:rsid w:val="005923EC"/>
    <w:rsid w:val="0059269A"/>
    <w:rsid w:val="00592A5A"/>
    <w:rsid w:val="0059307B"/>
    <w:rsid w:val="00593C89"/>
    <w:rsid w:val="0059414F"/>
    <w:rsid w:val="005944F8"/>
    <w:rsid w:val="0059505D"/>
    <w:rsid w:val="00595856"/>
    <w:rsid w:val="00595CAD"/>
    <w:rsid w:val="00595D34"/>
    <w:rsid w:val="005A2F67"/>
    <w:rsid w:val="005A2F8D"/>
    <w:rsid w:val="005A3053"/>
    <w:rsid w:val="005A4700"/>
    <w:rsid w:val="005A56EC"/>
    <w:rsid w:val="005A5F8A"/>
    <w:rsid w:val="005A6104"/>
    <w:rsid w:val="005A6FDA"/>
    <w:rsid w:val="005B17BB"/>
    <w:rsid w:val="005B3353"/>
    <w:rsid w:val="005B3354"/>
    <w:rsid w:val="005B4452"/>
    <w:rsid w:val="005B55D1"/>
    <w:rsid w:val="005B5B70"/>
    <w:rsid w:val="005B76B9"/>
    <w:rsid w:val="005C2F42"/>
    <w:rsid w:val="005C3045"/>
    <w:rsid w:val="005C4BCC"/>
    <w:rsid w:val="005C5F52"/>
    <w:rsid w:val="005C60E2"/>
    <w:rsid w:val="005C7160"/>
    <w:rsid w:val="005C74C9"/>
    <w:rsid w:val="005C7C44"/>
    <w:rsid w:val="005C7CA2"/>
    <w:rsid w:val="005D22E8"/>
    <w:rsid w:val="005D2511"/>
    <w:rsid w:val="005D44D0"/>
    <w:rsid w:val="005D5D7C"/>
    <w:rsid w:val="005D7C88"/>
    <w:rsid w:val="005E00AD"/>
    <w:rsid w:val="005E0697"/>
    <w:rsid w:val="005E0789"/>
    <w:rsid w:val="005E14BF"/>
    <w:rsid w:val="005E19BA"/>
    <w:rsid w:val="005E2963"/>
    <w:rsid w:val="005E2DA0"/>
    <w:rsid w:val="005E2DC4"/>
    <w:rsid w:val="005E2F6F"/>
    <w:rsid w:val="005E3E9A"/>
    <w:rsid w:val="005E430B"/>
    <w:rsid w:val="005E4985"/>
    <w:rsid w:val="005E4A09"/>
    <w:rsid w:val="005E60F0"/>
    <w:rsid w:val="005F035E"/>
    <w:rsid w:val="005F04FE"/>
    <w:rsid w:val="005F1D3C"/>
    <w:rsid w:val="005F1E34"/>
    <w:rsid w:val="005F2046"/>
    <w:rsid w:val="005F2104"/>
    <w:rsid w:val="005F2ECC"/>
    <w:rsid w:val="005F442A"/>
    <w:rsid w:val="005F52C0"/>
    <w:rsid w:val="005F5304"/>
    <w:rsid w:val="005F557F"/>
    <w:rsid w:val="005F5C8A"/>
    <w:rsid w:val="005F6741"/>
    <w:rsid w:val="005F7196"/>
    <w:rsid w:val="006007FF"/>
    <w:rsid w:val="00600D92"/>
    <w:rsid w:val="00601F37"/>
    <w:rsid w:val="00601F58"/>
    <w:rsid w:val="006023FE"/>
    <w:rsid w:val="00603EBE"/>
    <w:rsid w:val="00604369"/>
    <w:rsid w:val="00604D76"/>
    <w:rsid w:val="00605A91"/>
    <w:rsid w:val="00606BE0"/>
    <w:rsid w:val="00612ABD"/>
    <w:rsid w:val="0061356D"/>
    <w:rsid w:val="00613B2F"/>
    <w:rsid w:val="00614AB5"/>
    <w:rsid w:val="006158E6"/>
    <w:rsid w:val="00615E35"/>
    <w:rsid w:val="006175F1"/>
    <w:rsid w:val="0061766A"/>
    <w:rsid w:val="00621DB7"/>
    <w:rsid w:val="00621E4C"/>
    <w:rsid w:val="0062503B"/>
    <w:rsid w:val="00625EB4"/>
    <w:rsid w:val="00626553"/>
    <w:rsid w:val="006278CF"/>
    <w:rsid w:val="0062799C"/>
    <w:rsid w:val="006306F4"/>
    <w:rsid w:val="0063211B"/>
    <w:rsid w:val="00632362"/>
    <w:rsid w:val="00632653"/>
    <w:rsid w:val="0063527A"/>
    <w:rsid w:val="00636564"/>
    <w:rsid w:val="006366FD"/>
    <w:rsid w:val="00636C15"/>
    <w:rsid w:val="00636F47"/>
    <w:rsid w:val="00637233"/>
    <w:rsid w:val="00637B1A"/>
    <w:rsid w:val="00640D66"/>
    <w:rsid w:val="00640F52"/>
    <w:rsid w:val="006417C7"/>
    <w:rsid w:val="0064184D"/>
    <w:rsid w:val="006429F6"/>
    <w:rsid w:val="00642ADC"/>
    <w:rsid w:val="0064435A"/>
    <w:rsid w:val="00645C7F"/>
    <w:rsid w:val="006466CD"/>
    <w:rsid w:val="00653261"/>
    <w:rsid w:val="006536B7"/>
    <w:rsid w:val="00654DEE"/>
    <w:rsid w:val="00655B10"/>
    <w:rsid w:val="00655C77"/>
    <w:rsid w:val="00656430"/>
    <w:rsid w:val="006569A3"/>
    <w:rsid w:val="00656C32"/>
    <w:rsid w:val="006575D6"/>
    <w:rsid w:val="006605F7"/>
    <w:rsid w:val="0066159F"/>
    <w:rsid w:val="00661B30"/>
    <w:rsid w:val="00661B8D"/>
    <w:rsid w:val="00662851"/>
    <w:rsid w:val="0066304F"/>
    <w:rsid w:val="006641FE"/>
    <w:rsid w:val="006643C9"/>
    <w:rsid w:val="00664848"/>
    <w:rsid w:val="006677E7"/>
    <w:rsid w:val="00667BFD"/>
    <w:rsid w:val="00667F4F"/>
    <w:rsid w:val="006705EB"/>
    <w:rsid w:val="00670976"/>
    <w:rsid w:val="00670AEE"/>
    <w:rsid w:val="00670B63"/>
    <w:rsid w:val="00670C44"/>
    <w:rsid w:val="00671432"/>
    <w:rsid w:val="00671659"/>
    <w:rsid w:val="00671AFF"/>
    <w:rsid w:val="00672240"/>
    <w:rsid w:val="00672419"/>
    <w:rsid w:val="006727F1"/>
    <w:rsid w:val="00672B35"/>
    <w:rsid w:val="00672EBD"/>
    <w:rsid w:val="00673560"/>
    <w:rsid w:val="00676CC6"/>
    <w:rsid w:val="006800FD"/>
    <w:rsid w:val="0068097C"/>
    <w:rsid w:val="00682252"/>
    <w:rsid w:val="006835CA"/>
    <w:rsid w:val="0068378E"/>
    <w:rsid w:val="00684882"/>
    <w:rsid w:val="00685950"/>
    <w:rsid w:val="00686FDD"/>
    <w:rsid w:val="006874D6"/>
    <w:rsid w:val="00690D77"/>
    <w:rsid w:val="00690DAD"/>
    <w:rsid w:val="00691FED"/>
    <w:rsid w:val="00692F3B"/>
    <w:rsid w:val="00692F9B"/>
    <w:rsid w:val="0069337A"/>
    <w:rsid w:val="006936C6"/>
    <w:rsid w:val="00695E7C"/>
    <w:rsid w:val="006969E2"/>
    <w:rsid w:val="0069774B"/>
    <w:rsid w:val="006977CE"/>
    <w:rsid w:val="006A09EB"/>
    <w:rsid w:val="006A0BAE"/>
    <w:rsid w:val="006A116B"/>
    <w:rsid w:val="006A1B32"/>
    <w:rsid w:val="006A1F2D"/>
    <w:rsid w:val="006A2507"/>
    <w:rsid w:val="006A2B02"/>
    <w:rsid w:val="006A2F77"/>
    <w:rsid w:val="006A3969"/>
    <w:rsid w:val="006A40BC"/>
    <w:rsid w:val="006A5CA9"/>
    <w:rsid w:val="006A6006"/>
    <w:rsid w:val="006A6816"/>
    <w:rsid w:val="006B0202"/>
    <w:rsid w:val="006B0B6A"/>
    <w:rsid w:val="006B3B7E"/>
    <w:rsid w:val="006B5EAD"/>
    <w:rsid w:val="006B608B"/>
    <w:rsid w:val="006B6257"/>
    <w:rsid w:val="006B655B"/>
    <w:rsid w:val="006B725F"/>
    <w:rsid w:val="006B740C"/>
    <w:rsid w:val="006C00CF"/>
    <w:rsid w:val="006C03D6"/>
    <w:rsid w:val="006C1577"/>
    <w:rsid w:val="006C2280"/>
    <w:rsid w:val="006C2A54"/>
    <w:rsid w:val="006C2E52"/>
    <w:rsid w:val="006C5801"/>
    <w:rsid w:val="006C5A02"/>
    <w:rsid w:val="006C5E2E"/>
    <w:rsid w:val="006C6608"/>
    <w:rsid w:val="006C7198"/>
    <w:rsid w:val="006D2078"/>
    <w:rsid w:val="006D2736"/>
    <w:rsid w:val="006D29A2"/>
    <w:rsid w:val="006D42A8"/>
    <w:rsid w:val="006D432F"/>
    <w:rsid w:val="006D55D7"/>
    <w:rsid w:val="006D5F90"/>
    <w:rsid w:val="006D6B17"/>
    <w:rsid w:val="006D7026"/>
    <w:rsid w:val="006D798E"/>
    <w:rsid w:val="006D7A4D"/>
    <w:rsid w:val="006D7E31"/>
    <w:rsid w:val="006E0759"/>
    <w:rsid w:val="006E1664"/>
    <w:rsid w:val="006E1765"/>
    <w:rsid w:val="006E1C7F"/>
    <w:rsid w:val="006E1DFF"/>
    <w:rsid w:val="006E3E66"/>
    <w:rsid w:val="006E53F7"/>
    <w:rsid w:val="006E5499"/>
    <w:rsid w:val="006E782C"/>
    <w:rsid w:val="006E7BB3"/>
    <w:rsid w:val="006F0BB8"/>
    <w:rsid w:val="006F2B10"/>
    <w:rsid w:val="006F33E5"/>
    <w:rsid w:val="006F34A6"/>
    <w:rsid w:val="006F3613"/>
    <w:rsid w:val="006F3728"/>
    <w:rsid w:val="006F4A67"/>
    <w:rsid w:val="006F547C"/>
    <w:rsid w:val="006F5C31"/>
    <w:rsid w:val="006F68EB"/>
    <w:rsid w:val="006F6D22"/>
    <w:rsid w:val="007026B1"/>
    <w:rsid w:val="00702F6D"/>
    <w:rsid w:val="0070335D"/>
    <w:rsid w:val="00704A1D"/>
    <w:rsid w:val="00706850"/>
    <w:rsid w:val="007072BB"/>
    <w:rsid w:val="00707F30"/>
    <w:rsid w:val="00710AAB"/>
    <w:rsid w:val="00710E1B"/>
    <w:rsid w:val="007113D9"/>
    <w:rsid w:val="007117EA"/>
    <w:rsid w:val="0071288E"/>
    <w:rsid w:val="0071355B"/>
    <w:rsid w:val="00713BEA"/>
    <w:rsid w:val="00716F34"/>
    <w:rsid w:val="00717B1F"/>
    <w:rsid w:val="00717F1C"/>
    <w:rsid w:val="00720613"/>
    <w:rsid w:val="00720899"/>
    <w:rsid w:val="00720906"/>
    <w:rsid w:val="00720CD9"/>
    <w:rsid w:val="00721588"/>
    <w:rsid w:val="00722194"/>
    <w:rsid w:val="0072360A"/>
    <w:rsid w:val="00724C92"/>
    <w:rsid w:val="007250BE"/>
    <w:rsid w:val="0072521B"/>
    <w:rsid w:val="00725483"/>
    <w:rsid w:val="00725A79"/>
    <w:rsid w:val="00726345"/>
    <w:rsid w:val="007265E8"/>
    <w:rsid w:val="007276F4"/>
    <w:rsid w:val="007278F8"/>
    <w:rsid w:val="00727D0B"/>
    <w:rsid w:val="007300F4"/>
    <w:rsid w:val="0073144D"/>
    <w:rsid w:val="007319A3"/>
    <w:rsid w:val="007335DC"/>
    <w:rsid w:val="0073376C"/>
    <w:rsid w:val="00733C4E"/>
    <w:rsid w:val="007350DE"/>
    <w:rsid w:val="00736B23"/>
    <w:rsid w:val="00736CE1"/>
    <w:rsid w:val="007373F6"/>
    <w:rsid w:val="00741126"/>
    <w:rsid w:val="00741512"/>
    <w:rsid w:val="00744447"/>
    <w:rsid w:val="00744C55"/>
    <w:rsid w:val="00744D66"/>
    <w:rsid w:val="007502AF"/>
    <w:rsid w:val="007505B6"/>
    <w:rsid w:val="0075065F"/>
    <w:rsid w:val="007506F7"/>
    <w:rsid w:val="007510ED"/>
    <w:rsid w:val="00751A03"/>
    <w:rsid w:val="00752D0E"/>
    <w:rsid w:val="00752D19"/>
    <w:rsid w:val="00754598"/>
    <w:rsid w:val="0075587D"/>
    <w:rsid w:val="0075602F"/>
    <w:rsid w:val="007560DD"/>
    <w:rsid w:val="00756FAC"/>
    <w:rsid w:val="00761A6E"/>
    <w:rsid w:val="007622D9"/>
    <w:rsid w:val="00762335"/>
    <w:rsid w:val="00762723"/>
    <w:rsid w:val="00762B08"/>
    <w:rsid w:val="00762B63"/>
    <w:rsid w:val="007632DD"/>
    <w:rsid w:val="00764768"/>
    <w:rsid w:val="00765461"/>
    <w:rsid w:val="00766B1E"/>
    <w:rsid w:val="00766DB6"/>
    <w:rsid w:val="0076748B"/>
    <w:rsid w:val="0076764C"/>
    <w:rsid w:val="00767BC2"/>
    <w:rsid w:val="00771223"/>
    <w:rsid w:val="00773DC0"/>
    <w:rsid w:val="0077482F"/>
    <w:rsid w:val="0077483A"/>
    <w:rsid w:val="00774B67"/>
    <w:rsid w:val="00774CF6"/>
    <w:rsid w:val="00776A56"/>
    <w:rsid w:val="00776F91"/>
    <w:rsid w:val="007770AF"/>
    <w:rsid w:val="0077741A"/>
    <w:rsid w:val="00780D4C"/>
    <w:rsid w:val="00780DD2"/>
    <w:rsid w:val="00780DEF"/>
    <w:rsid w:val="0078102D"/>
    <w:rsid w:val="007811A0"/>
    <w:rsid w:val="007851F0"/>
    <w:rsid w:val="00785331"/>
    <w:rsid w:val="00786AA3"/>
    <w:rsid w:val="00786B7C"/>
    <w:rsid w:val="007872AE"/>
    <w:rsid w:val="0078784A"/>
    <w:rsid w:val="00790BB1"/>
    <w:rsid w:val="0079142C"/>
    <w:rsid w:val="007914A4"/>
    <w:rsid w:val="007926A9"/>
    <w:rsid w:val="007937C1"/>
    <w:rsid w:val="00794615"/>
    <w:rsid w:val="00794F0F"/>
    <w:rsid w:val="00797F57"/>
    <w:rsid w:val="007A1EBA"/>
    <w:rsid w:val="007A3AAE"/>
    <w:rsid w:val="007A3D67"/>
    <w:rsid w:val="007A4FA8"/>
    <w:rsid w:val="007A50EB"/>
    <w:rsid w:val="007A6580"/>
    <w:rsid w:val="007A7E7F"/>
    <w:rsid w:val="007B02B3"/>
    <w:rsid w:val="007B047C"/>
    <w:rsid w:val="007B2E60"/>
    <w:rsid w:val="007B32B8"/>
    <w:rsid w:val="007B399D"/>
    <w:rsid w:val="007B41BC"/>
    <w:rsid w:val="007B45B8"/>
    <w:rsid w:val="007B60FB"/>
    <w:rsid w:val="007B658C"/>
    <w:rsid w:val="007B6E87"/>
    <w:rsid w:val="007B73C1"/>
    <w:rsid w:val="007BD05F"/>
    <w:rsid w:val="007C00BB"/>
    <w:rsid w:val="007C130F"/>
    <w:rsid w:val="007C1311"/>
    <w:rsid w:val="007C1BE7"/>
    <w:rsid w:val="007C3471"/>
    <w:rsid w:val="007C41D8"/>
    <w:rsid w:val="007C452E"/>
    <w:rsid w:val="007C49A8"/>
    <w:rsid w:val="007C589C"/>
    <w:rsid w:val="007C6414"/>
    <w:rsid w:val="007D0379"/>
    <w:rsid w:val="007D12C6"/>
    <w:rsid w:val="007D19D0"/>
    <w:rsid w:val="007D2533"/>
    <w:rsid w:val="007D2B06"/>
    <w:rsid w:val="007D325D"/>
    <w:rsid w:val="007D4199"/>
    <w:rsid w:val="007D5FE5"/>
    <w:rsid w:val="007D6665"/>
    <w:rsid w:val="007D7BE4"/>
    <w:rsid w:val="007E00D9"/>
    <w:rsid w:val="007E028F"/>
    <w:rsid w:val="007E0685"/>
    <w:rsid w:val="007E0D32"/>
    <w:rsid w:val="007E0D91"/>
    <w:rsid w:val="007E19E9"/>
    <w:rsid w:val="007E1CEA"/>
    <w:rsid w:val="007E211A"/>
    <w:rsid w:val="007E3A23"/>
    <w:rsid w:val="007E3FC0"/>
    <w:rsid w:val="007E41FD"/>
    <w:rsid w:val="007E668D"/>
    <w:rsid w:val="007E6785"/>
    <w:rsid w:val="007E7308"/>
    <w:rsid w:val="007E7FCA"/>
    <w:rsid w:val="007F0325"/>
    <w:rsid w:val="007F099F"/>
    <w:rsid w:val="007F17EC"/>
    <w:rsid w:val="007F3540"/>
    <w:rsid w:val="007F4F5C"/>
    <w:rsid w:val="007F5235"/>
    <w:rsid w:val="007F7A50"/>
    <w:rsid w:val="00800531"/>
    <w:rsid w:val="00800864"/>
    <w:rsid w:val="008008B4"/>
    <w:rsid w:val="00800C27"/>
    <w:rsid w:val="008029AF"/>
    <w:rsid w:val="00802A3B"/>
    <w:rsid w:val="00803EE4"/>
    <w:rsid w:val="00805195"/>
    <w:rsid w:val="00805B23"/>
    <w:rsid w:val="00806D90"/>
    <w:rsid w:val="008071A5"/>
    <w:rsid w:val="00807414"/>
    <w:rsid w:val="00807E88"/>
    <w:rsid w:val="00810E67"/>
    <w:rsid w:val="00810EDC"/>
    <w:rsid w:val="008115E7"/>
    <w:rsid w:val="00811B60"/>
    <w:rsid w:val="00812280"/>
    <w:rsid w:val="00812343"/>
    <w:rsid w:val="00814BAB"/>
    <w:rsid w:val="00815089"/>
    <w:rsid w:val="0081527B"/>
    <w:rsid w:val="008153AE"/>
    <w:rsid w:val="0081552C"/>
    <w:rsid w:val="008170A6"/>
    <w:rsid w:val="00821073"/>
    <w:rsid w:val="008228DF"/>
    <w:rsid w:val="00823002"/>
    <w:rsid w:val="00826BAA"/>
    <w:rsid w:val="00826D94"/>
    <w:rsid w:val="00827B5E"/>
    <w:rsid w:val="00830A2C"/>
    <w:rsid w:val="008316C2"/>
    <w:rsid w:val="008351A4"/>
    <w:rsid w:val="008363D8"/>
    <w:rsid w:val="00840399"/>
    <w:rsid w:val="008418DD"/>
    <w:rsid w:val="00841C04"/>
    <w:rsid w:val="00842ED9"/>
    <w:rsid w:val="00843DC5"/>
    <w:rsid w:val="0084444E"/>
    <w:rsid w:val="008461CE"/>
    <w:rsid w:val="008469D1"/>
    <w:rsid w:val="00846DEB"/>
    <w:rsid w:val="00847E30"/>
    <w:rsid w:val="008504BF"/>
    <w:rsid w:val="008506B0"/>
    <w:rsid w:val="00852286"/>
    <w:rsid w:val="008529D4"/>
    <w:rsid w:val="00852DDC"/>
    <w:rsid w:val="0085333B"/>
    <w:rsid w:val="00853B08"/>
    <w:rsid w:val="0085501A"/>
    <w:rsid w:val="008558B9"/>
    <w:rsid w:val="00856756"/>
    <w:rsid w:val="00856A69"/>
    <w:rsid w:val="00856CD2"/>
    <w:rsid w:val="00856F5E"/>
    <w:rsid w:val="00857088"/>
    <w:rsid w:val="00860865"/>
    <w:rsid w:val="00860ACB"/>
    <w:rsid w:val="0086182C"/>
    <w:rsid w:val="0086266D"/>
    <w:rsid w:val="0086310A"/>
    <w:rsid w:val="008635B2"/>
    <w:rsid w:val="008638A2"/>
    <w:rsid w:val="00863CA7"/>
    <w:rsid w:val="008643EC"/>
    <w:rsid w:val="00864663"/>
    <w:rsid w:val="0086577A"/>
    <w:rsid w:val="00865D0E"/>
    <w:rsid w:val="00867500"/>
    <w:rsid w:val="008675C5"/>
    <w:rsid w:val="0086781D"/>
    <w:rsid w:val="00871953"/>
    <w:rsid w:val="00871B4C"/>
    <w:rsid w:val="008724C2"/>
    <w:rsid w:val="00873103"/>
    <w:rsid w:val="008735DC"/>
    <w:rsid w:val="00873EB9"/>
    <w:rsid w:val="00874634"/>
    <w:rsid w:val="00874FD7"/>
    <w:rsid w:val="008753B2"/>
    <w:rsid w:val="0087540A"/>
    <w:rsid w:val="00875630"/>
    <w:rsid w:val="00875AFF"/>
    <w:rsid w:val="00875F92"/>
    <w:rsid w:val="00877609"/>
    <w:rsid w:val="008811B9"/>
    <w:rsid w:val="008813E5"/>
    <w:rsid w:val="00881ABC"/>
    <w:rsid w:val="00881B3B"/>
    <w:rsid w:val="00882556"/>
    <w:rsid w:val="008826E2"/>
    <w:rsid w:val="008837EA"/>
    <w:rsid w:val="00883B5F"/>
    <w:rsid w:val="00883E04"/>
    <w:rsid w:val="00883F93"/>
    <w:rsid w:val="0088426C"/>
    <w:rsid w:val="008876E9"/>
    <w:rsid w:val="00887D28"/>
    <w:rsid w:val="008901EA"/>
    <w:rsid w:val="00891E07"/>
    <w:rsid w:val="00891EC6"/>
    <w:rsid w:val="008923C7"/>
    <w:rsid w:val="00896917"/>
    <w:rsid w:val="00896D32"/>
    <w:rsid w:val="00896F47"/>
    <w:rsid w:val="00897856"/>
    <w:rsid w:val="00897ABE"/>
    <w:rsid w:val="008A0210"/>
    <w:rsid w:val="008A3A1E"/>
    <w:rsid w:val="008A495A"/>
    <w:rsid w:val="008A6951"/>
    <w:rsid w:val="008A6972"/>
    <w:rsid w:val="008A72C1"/>
    <w:rsid w:val="008A7931"/>
    <w:rsid w:val="008B06DE"/>
    <w:rsid w:val="008B247B"/>
    <w:rsid w:val="008B2C87"/>
    <w:rsid w:val="008B3E16"/>
    <w:rsid w:val="008B3EEB"/>
    <w:rsid w:val="008B43EF"/>
    <w:rsid w:val="008B4BFE"/>
    <w:rsid w:val="008B58E2"/>
    <w:rsid w:val="008B6F0F"/>
    <w:rsid w:val="008B6F69"/>
    <w:rsid w:val="008C0EB1"/>
    <w:rsid w:val="008C0F65"/>
    <w:rsid w:val="008C0FD8"/>
    <w:rsid w:val="008C1E1B"/>
    <w:rsid w:val="008C3913"/>
    <w:rsid w:val="008C3DD2"/>
    <w:rsid w:val="008C5690"/>
    <w:rsid w:val="008C5B2B"/>
    <w:rsid w:val="008C6123"/>
    <w:rsid w:val="008C6685"/>
    <w:rsid w:val="008C692E"/>
    <w:rsid w:val="008C69D0"/>
    <w:rsid w:val="008C78BC"/>
    <w:rsid w:val="008D1510"/>
    <w:rsid w:val="008D2F45"/>
    <w:rsid w:val="008D4888"/>
    <w:rsid w:val="008D58B9"/>
    <w:rsid w:val="008D72E4"/>
    <w:rsid w:val="008D74A0"/>
    <w:rsid w:val="008E19D6"/>
    <w:rsid w:val="008E2976"/>
    <w:rsid w:val="008E2C34"/>
    <w:rsid w:val="008E358C"/>
    <w:rsid w:val="008E3592"/>
    <w:rsid w:val="008E3645"/>
    <w:rsid w:val="008E71DA"/>
    <w:rsid w:val="008E7D2B"/>
    <w:rsid w:val="008F1484"/>
    <w:rsid w:val="008F233C"/>
    <w:rsid w:val="008F2C7E"/>
    <w:rsid w:val="008F431C"/>
    <w:rsid w:val="008F5D72"/>
    <w:rsid w:val="008F6103"/>
    <w:rsid w:val="008F6341"/>
    <w:rsid w:val="008F6EC4"/>
    <w:rsid w:val="008F7608"/>
    <w:rsid w:val="008F7B29"/>
    <w:rsid w:val="00901167"/>
    <w:rsid w:val="00901F71"/>
    <w:rsid w:val="009033CC"/>
    <w:rsid w:val="00904CD2"/>
    <w:rsid w:val="00904E39"/>
    <w:rsid w:val="00905345"/>
    <w:rsid w:val="00905E14"/>
    <w:rsid w:val="00906788"/>
    <w:rsid w:val="00906D0D"/>
    <w:rsid w:val="0090711D"/>
    <w:rsid w:val="00907437"/>
    <w:rsid w:val="009074E1"/>
    <w:rsid w:val="00907927"/>
    <w:rsid w:val="0091191A"/>
    <w:rsid w:val="00912F5E"/>
    <w:rsid w:val="0091330A"/>
    <w:rsid w:val="00913D17"/>
    <w:rsid w:val="00913F7F"/>
    <w:rsid w:val="00916153"/>
    <w:rsid w:val="0091676D"/>
    <w:rsid w:val="00917053"/>
    <w:rsid w:val="009172B9"/>
    <w:rsid w:val="009177E7"/>
    <w:rsid w:val="00917CFF"/>
    <w:rsid w:val="00924EAD"/>
    <w:rsid w:val="009259B4"/>
    <w:rsid w:val="00926DB5"/>
    <w:rsid w:val="009270F1"/>
    <w:rsid w:val="009319F8"/>
    <w:rsid w:val="00933026"/>
    <w:rsid w:val="009333A3"/>
    <w:rsid w:val="00934185"/>
    <w:rsid w:val="009346FD"/>
    <w:rsid w:val="00934DA5"/>
    <w:rsid w:val="009352CD"/>
    <w:rsid w:val="009365AD"/>
    <w:rsid w:val="00940873"/>
    <w:rsid w:val="0094144F"/>
    <w:rsid w:val="00942939"/>
    <w:rsid w:val="009432F3"/>
    <w:rsid w:val="0094361D"/>
    <w:rsid w:val="0094511B"/>
    <w:rsid w:val="00946911"/>
    <w:rsid w:val="009474A4"/>
    <w:rsid w:val="00947934"/>
    <w:rsid w:val="0095008A"/>
    <w:rsid w:val="00950DCB"/>
    <w:rsid w:val="00951129"/>
    <w:rsid w:val="00951C26"/>
    <w:rsid w:val="00951F73"/>
    <w:rsid w:val="00952029"/>
    <w:rsid w:val="00952246"/>
    <w:rsid w:val="0095293A"/>
    <w:rsid w:val="00954652"/>
    <w:rsid w:val="00954A05"/>
    <w:rsid w:val="00954A06"/>
    <w:rsid w:val="009553AF"/>
    <w:rsid w:val="00955E22"/>
    <w:rsid w:val="00956977"/>
    <w:rsid w:val="00956C3B"/>
    <w:rsid w:val="00956DE0"/>
    <w:rsid w:val="009573B9"/>
    <w:rsid w:val="009579B8"/>
    <w:rsid w:val="00961687"/>
    <w:rsid w:val="00961991"/>
    <w:rsid w:val="009624A6"/>
    <w:rsid w:val="0096378F"/>
    <w:rsid w:val="0096392D"/>
    <w:rsid w:val="009641C5"/>
    <w:rsid w:val="0096436B"/>
    <w:rsid w:val="0096460F"/>
    <w:rsid w:val="00964C05"/>
    <w:rsid w:val="00964FD6"/>
    <w:rsid w:val="00967437"/>
    <w:rsid w:val="0096746E"/>
    <w:rsid w:val="00967859"/>
    <w:rsid w:val="009678EE"/>
    <w:rsid w:val="00970264"/>
    <w:rsid w:val="0097171F"/>
    <w:rsid w:val="0097230B"/>
    <w:rsid w:val="00975386"/>
    <w:rsid w:val="00976AF3"/>
    <w:rsid w:val="00981353"/>
    <w:rsid w:val="009819D5"/>
    <w:rsid w:val="00981CE1"/>
    <w:rsid w:val="0098255B"/>
    <w:rsid w:val="009825AE"/>
    <w:rsid w:val="00982727"/>
    <w:rsid w:val="00982796"/>
    <w:rsid w:val="00983395"/>
    <w:rsid w:val="00983D40"/>
    <w:rsid w:val="00983F8D"/>
    <w:rsid w:val="00984ABB"/>
    <w:rsid w:val="00985300"/>
    <w:rsid w:val="009861C4"/>
    <w:rsid w:val="00986F5C"/>
    <w:rsid w:val="00987FA8"/>
    <w:rsid w:val="009906FA"/>
    <w:rsid w:val="00991040"/>
    <w:rsid w:val="00992598"/>
    <w:rsid w:val="009928F6"/>
    <w:rsid w:val="00995406"/>
    <w:rsid w:val="00996259"/>
    <w:rsid w:val="00997084"/>
    <w:rsid w:val="0099731A"/>
    <w:rsid w:val="00997326"/>
    <w:rsid w:val="0099797B"/>
    <w:rsid w:val="009A00B0"/>
    <w:rsid w:val="009A12C4"/>
    <w:rsid w:val="009A13E3"/>
    <w:rsid w:val="009A2CFA"/>
    <w:rsid w:val="009A3CD4"/>
    <w:rsid w:val="009A4102"/>
    <w:rsid w:val="009A443E"/>
    <w:rsid w:val="009A676F"/>
    <w:rsid w:val="009A6BAA"/>
    <w:rsid w:val="009A75CE"/>
    <w:rsid w:val="009A7C5A"/>
    <w:rsid w:val="009A7E6E"/>
    <w:rsid w:val="009B0379"/>
    <w:rsid w:val="009B1696"/>
    <w:rsid w:val="009B17A0"/>
    <w:rsid w:val="009B329E"/>
    <w:rsid w:val="009B3896"/>
    <w:rsid w:val="009B431B"/>
    <w:rsid w:val="009B58C6"/>
    <w:rsid w:val="009B7BCD"/>
    <w:rsid w:val="009B7FD8"/>
    <w:rsid w:val="009C305C"/>
    <w:rsid w:val="009C343C"/>
    <w:rsid w:val="009C34FA"/>
    <w:rsid w:val="009C4A8D"/>
    <w:rsid w:val="009C4B8A"/>
    <w:rsid w:val="009C54E5"/>
    <w:rsid w:val="009C6BF0"/>
    <w:rsid w:val="009C775A"/>
    <w:rsid w:val="009D0A35"/>
    <w:rsid w:val="009D177D"/>
    <w:rsid w:val="009D3176"/>
    <w:rsid w:val="009D347A"/>
    <w:rsid w:val="009D3C25"/>
    <w:rsid w:val="009D4FBB"/>
    <w:rsid w:val="009D65FF"/>
    <w:rsid w:val="009D6DA2"/>
    <w:rsid w:val="009D7463"/>
    <w:rsid w:val="009E2AA0"/>
    <w:rsid w:val="009E3F3A"/>
    <w:rsid w:val="009E5CB9"/>
    <w:rsid w:val="009E6196"/>
    <w:rsid w:val="009E6642"/>
    <w:rsid w:val="009F0130"/>
    <w:rsid w:val="009F0BA2"/>
    <w:rsid w:val="009F1569"/>
    <w:rsid w:val="009F22F3"/>
    <w:rsid w:val="009F2BA7"/>
    <w:rsid w:val="009F34B2"/>
    <w:rsid w:val="009F41E2"/>
    <w:rsid w:val="009F640D"/>
    <w:rsid w:val="00A021C2"/>
    <w:rsid w:val="00A044B1"/>
    <w:rsid w:val="00A04B01"/>
    <w:rsid w:val="00A05945"/>
    <w:rsid w:val="00A06599"/>
    <w:rsid w:val="00A072CE"/>
    <w:rsid w:val="00A105A7"/>
    <w:rsid w:val="00A105DA"/>
    <w:rsid w:val="00A10A30"/>
    <w:rsid w:val="00A10B42"/>
    <w:rsid w:val="00A11D51"/>
    <w:rsid w:val="00A1250A"/>
    <w:rsid w:val="00A1273D"/>
    <w:rsid w:val="00A1307B"/>
    <w:rsid w:val="00A1313F"/>
    <w:rsid w:val="00A1375E"/>
    <w:rsid w:val="00A13A7F"/>
    <w:rsid w:val="00A14A98"/>
    <w:rsid w:val="00A14C15"/>
    <w:rsid w:val="00A154A0"/>
    <w:rsid w:val="00A1584C"/>
    <w:rsid w:val="00A16FA9"/>
    <w:rsid w:val="00A17CBF"/>
    <w:rsid w:val="00A208B4"/>
    <w:rsid w:val="00A20A3F"/>
    <w:rsid w:val="00A222C0"/>
    <w:rsid w:val="00A2484C"/>
    <w:rsid w:val="00A250FA"/>
    <w:rsid w:val="00A25267"/>
    <w:rsid w:val="00A254E6"/>
    <w:rsid w:val="00A25DEC"/>
    <w:rsid w:val="00A2673D"/>
    <w:rsid w:val="00A27C04"/>
    <w:rsid w:val="00A30466"/>
    <w:rsid w:val="00A30B13"/>
    <w:rsid w:val="00A30B5C"/>
    <w:rsid w:val="00A312F0"/>
    <w:rsid w:val="00A31970"/>
    <w:rsid w:val="00A3253E"/>
    <w:rsid w:val="00A32C3D"/>
    <w:rsid w:val="00A32FC9"/>
    <w:rsid w:val="00A338A8"/>
    <w:rsid w:val="00A33D47"/>
    <w:rsid w:val="00A3403A"/>
    <w:rsid w:val="00A34BD6"/>
    <w:rsid w:val="00A36616"/>
    <w:rsid w:val="00A36AD6"/>
    <w:rsid w:val="00A40EF2"/>
    <w:rsid w:val="00A424DB"/>
    <w:rsid w:val="00A42B2F"/>
    <w:rsid w:val="00A42BF7"/>
    <w:rsid w:val="00A436E0"/>
    <w:rsid w:val="00A44FEB"/>
    <w:rsid w:val="00A454F8"/>
    <w:rsid w:val="00A459D6"/>
    <w:rsid w:val="00A47C95"/>
    <w:rsid w:val="00A505D6"/>
    <w:rsid w:val="00A51D4B"/>
    <w:rsid w:val="00A52624"/>
    <w:rsid w:val="00A5376B"/>
    <w:rsid w:val="00A537F7"/>
    <w:rsid w:val="00A53B83"/>
    <w:rsid w:val="00A579C7"/>
    <w:rsid w:val="00A57C10"/>
    <w:rsid w:val="00A60392"/>
    <w:rsid w:val="00A6151F"/>
    <w:rsid w:val="00A62D0B"/>
    <w:rsid w:val="00A62DA6"/>
    <w:rsid w:val="00A62FBE"/>
    <w:rsid w:val="00A66261"/>
    <w:rsid w:val="00A6664B"/>
    <w:rsid w:val="00A66D15"/>
    <w:rsid w:val="00A67290"/>
    <w:rsid w:val="00A70B9A"/>
    <w:rsid w:val="00A70BF1"/>
    <w:rsid w:val="00A7290C"/>
    <w:rsid w:val="00A72AFA"/>
    <w:rsid w:val="00A73015"/>
    <w:rsid w:val="00A7433E"/>
    <w:rsid w:val="00A74BF4"/>
    <w:rsid w:val="00A77BC4"/>
    <w:rsid w:val="00A77CB8"/>
    <w:rsid w:val="00A81AEA"/>
    <w:rsid w:val="00A82077"/>
    <w:rsid w:val="00A82E72"/>
    <w:rsid w:val="00A83938"/>
    <w:rsid w:val="00A8395A"/>
    <w:rsid w:val="00A84C47"/>
    <w:rsid w:val="00A85D76"/>
    <w:rsid w:val="00A86CF1"/>
    <w:rsid w:val="00A86F32"/>
    <w:rsid w:val="00A90446"/>
    <w:rsid w:val="00A9105B"/>
    <w:rsid w:val="00A911A2"/>
    <w:rsid w:val="00A913A2"/>
    <w:rsid w:val="00A9170B"/>
    <w:rsid w:val="00A935C3"/>
    <w:rsid w:val="00A93E37"/>
    <w:rsid w:val="00A9426E"/>
    <w:rsid w:val="00A94EC3"/>
    <w:rsid w:val="00A951D7"/>
    <w:rsid w:val="00A9551B"/>
    <w:rsid w:val="00A96A70"/>
    <w:rsid w:val="00AA162F"/>
    <w:rsid w:val="00AA1681"/>
    <w:rsid w:val="00AA177B"/>
    <w:rsid w:val="00AA2399"/>
    <w:rsid w:val="00AA5B2C"/>
    <w:rsid w:val="00AA5EF2"/>
    <w:rsid w:val="00AA61C8"/>
    <w:rsid w:val="00AA7525"/>
    <w:rsid w:val="00AA7811"/>
    <w:rsid w:val="00AB1FBE"/>
    <w:rsid w:val="00AB2116"/>
    <w:rsid w:val="00AB2551"/>
    <w:rsid w:val="00AB2627"/>
    <w:rsid w:val="00AB3062"/>
    <w:rsid w:val="00AB5977"/>
    <w:rsid w:val="00AB6963"/>
    <w:rsid w:val="00AC232F"/>
    <w:rsid w:val="00AC32F2"/>
    <w:rsid w:val="00AD04C4"/>
    <w:rsid w:val="00AD0588"/>
    <w:rsid w:val="00AD10C5"/>
    <w:rsid w:val="00AD29CC"/>
    <w:rsid w:val="00AD31DD"/>
    <w:rsid w:val="00AD340D"/>
    <w:rsid w:val="00AD4A95"/>
    <w:rsid w:val="00AD4C13"/>
    <w:rsid w:val="00AD7729"/>
    <w:rsid w:val="00AE0C3F"/>
    <w:rsid w:val="00AE1106"/>
    <w:rsid w:val="00AE23D1"/>
    <w:rsid w:val="00AE3A91"/>
    <w:rsid w:val="00AE3F20"/>
    <w:rsid w:val="00AE4C47"/>
    <w:rsid w:val="00AE513B"/>
    <w:rsid w:val="00AE56FA"/>
    <w:rsid w:val="00AE6464"/>
    <w:rsid w:val="00AE64F4"/>
    <w:rsid w:val="00AE66F0"/>
    <w:rsid w:val="00AE6AAF"/>
    <w:rsid w:val="00AE74AB"/>
    <w:rsid w:val="00AE7C90"/>
    <w:rsid w:val="00AF0515"/>
    <w:rsid w:val="00AF2D22"/>
    <w:rsid w:val="00AF2FB7"/>
    <w:rsid w:val="00AF3460"/>
    <w:rsid w:val="00AF36CF"/>
    <w:rsid w:val="00AF3712"/>
    <w:rsid w:val="00AF49E9"/>
    <w:rsid w:val="00AF5C29"/>
    <w:rsid w:val="00AF6C84"/>
    <w:rsid w:val="00AF7DED"/>
    <w:rsid w:val="00AF7EA4"/>
    <w:rsid w:val="00B004C5"/>
    <w:rsid w:val="00B00E15"/>
    <w:rsid w:val="00B02844"/>
    <w:rsid w:val="00B036C8"/>
    <w:rsid w:val="00B03794"/>
    <w:rsid w:val="00B041B2"/>
    <w:rsid w:val="00B06335"/>
    <w:rsid w:val="00B06EAF"/>
    <w:rsid w:val="00B0721E"/>
    <w:rsid w:val="00B07284"/>
    <w:rsid w:val="00B07F35"/>
    <w:rsid w:val="00B10E94"/>
    <w:rsid w:val="00B126C5"/>
    <w:rsid w:val="00B130C3"/>
    <w:rsid w:val="00B137D1"/>
    <w:rsid w:val="00B13828"/>
    <w:rsid w:val="00B15B4F"/>
    <w:rsid w:val="00B15C95"/>
    <w:rsid w:val="00B16DF6"/>
    <w:rsid w:val="00B17243"/>
    <w:rsid w:val="00B22185"/>
    <w:rsid w:val="00B22380"/>
    <w:rsid w:val="00B22390"/>
    <w:rsid w:val="00B232B5"/>
    <w:rsid w:val="00B24A19"/>
    <w:rsid w:val="00B24D86"/>
    <w:rsid w:val="00B3050E"/>
    <w:rsid w:val="00B3125C"/>
    <w:rsid w:val="00B320BA"/>
    <w:rsid w:val="00B330BA"/>
    <w:rsid w:val="00B33F62"/>
    <w:rsid w:val="00B35FB1"/>
    <w:rsid w:val="00B363CF"/>
    <w:rsid w:val="00B36906"/>
    <w:rsid w:val="00B37186"/>
    <w:rsid w:val="00B37787"/>
    <w:rsid w:val="00B4027C"/>
    <w:rsid w:val="00B429A3"/>
    <w:rsid w:val="00B42BAF"/>
    <w:rsid w:val="00B45A39"/>
    <w:rsid w:val="00B46886"/>
    <w:rsid w:val="00B46BF9"/>
    <w:rsid w:val="00B472E2"/>
    <w:rsid w:val="00B47ACA"/>
    <w:rsid w:val="00B5001D"/>
    <w:rsid w:val="00B5005B"/>
    <w:rsid w:val="00B50848"/>
    <w:rsid w:val="00B50CDD"/>
    <w:rsid w:val="00B53E3B"/>
    <w:rsid w:val="00B549AD"/>
    <w:rsid w:val="00B54E5F"/>
    <w:rsid w:val="00B57E88"/>
    <w:rsid w:val="00B601ED"/>
    <w:rsid w:val="00B604BA"/>
    <w:rsid w:val="00B60784"/>
    <w:rsid w:val="00B60F2F"/>
    <w:rsid w:val="00B62032"/>
    <w:rsid w:val="00B62D4C"/>
    <w:rsid w:val="00B64C14"/>
    <w:rsid w:val="00B64FF5"/>
    <w:rsid w:val="00B65611"/>
    <w:rsid w:val="00B660DF"/>
    <w:rsid w:val="00B66C44"/>
    <w:rsid w:val="00B67544"/>
    <w:rsid w:val="00B70AB9"/>
    <w:rsid w:val="00B70D2E"/>
    <w:rsid w:val="00B71762"/>
    <w:rsid w:val="00B71F1E"/>
    <w:rsid w:val="00B72996"/>
    <w:rsid w:val="00B746BB"/>
    <w:rsid w:val="00B75143"/>
    <w:rsid w:val="00B75F72"/>
    <w:rsid w:val="00B77A41"/>
    <w:rsid w:val="00B8050D"/>
    <w:rsid w:val="00B80FE6"/>
    <w:rsid w:val="00B81001"/>
    <w:rsid w:val="00B81F7A"/>
    <w:rsid w:val="00B82306"/>
    <w:rsid w:val="00B838C5"/>
    <w:rsid w:val="00B83938"/>
    <w:rsid w:val="00B8462E"/>
    <w:rsid w:val="00B85340"/>
    <w:rsid w:val="00B85644"/>
    <w:rsid w:val="00B85916"/>
    <w:rsid w:val="00B87BBE"/>
    <w:rsid w:val="00B92B7F"/>
    <w:rsid w:val="00B96186"/>
    <w:rsid w:val="00BA065F"/>
    <w:rsid w:val="00BA0BC9"/>
    <w:rsid w:val="00BA0D0E"/>
    <w:rsid w:val="00BA10ED"/>
    <w:rsid w:val="00BA1810"/>
    <w:rsid w:val="00BA1E4C"/>
    <w:rsid w:val="00BA2AA4"/>
    <w:rsid w:val="00BA3BB3"/>
    <w:rsid w:val="00BA519F"/>
    <w:rsid w:val="00BA5874"/>
    <w:rsid w:val="00BA60C7"/>
    <w:rsid w:val="00BA6E84"/>
    <w:rsid w:val="00BA73A3"/>
    <w:rsid w:val="00BA7DB8"/>
    <w:rsid w:val="00BA7EB9"/>
    <w:rsid w:val="00BB1B08"/>
    <w:rsid w:val="00BB2418"/>
    <w:rsid w:val="00BB2440"/>
    <w:rsid w:val="00BB25BE"/>
    <w:rsid w:val="00BB26D3"/>
    <w:rsid w:val="00BB30EB"/>
    <w:rsid w:val="00BB3B8E"/>
    <w:rsid w:val="00BB3CF9"/>
    <w:rsid w:val="00BB602E"/>
    <w:rsid w:val="00BB6C83"/>
    <w:rsid w:val="00BC0C5E"/>
    <w:rsid w:val="00BC1087"/>
    <w:rsid w:val="00BC1970"/>
    <w:rsid w:val="00BC2052"/>
    <w:rsid w:val="00BC2B3D"/>
    <w:rsid w:val="00BC2BA8"/>
    <w:rsid w:val="00BC2C43"/>
    <w:rsid w:val="00BC40A8"/>
    <w:rsid w:val="00BC4658"/>
    <w:rsid w:val="00BC531A"/>
    <w:rsid w:val="00BC6763"/>
    <w:rsid w:val="00BC69E5"/>
    <w:rsid w:val="00BC7330"/>
    <w:rsid w:val="00BD38E4"/>
    <w:rsid w:val="00BD3D58"/>
    <w:rsid w:val="00BD4BAA"/>
    <w:rsid w:val="00BD5E5F"/>
    <w:rsid w:val="00BD7834"/>
    <w:rsid w:val="00BD7D4B"/>
    <w:rsid w:val="00BE05D2"/>
    <w:rsid w:val="00BE1AA4"/>
    <w:rsid w:val="00BE1D4D"/>
    <w:rsid w:val="00BE24F7"/>
    <w:rsid w:val="00BE317D"/>
    <w:rsid w:val="00BE3305"/>
    <w:rsid w:val="00BE41DB"/>
    <w:rsid w:val="00BE4ECE"/>
    <w:rsid w:val="00BE5153"/>
    <w:rsid w:val="00BE5999"/>
    <w:rsid w:val="00BE5ED4"/>
    <w:rsid w:val="00BF1882"/>
    <w:rsid w:val="00BF22EB"/>
    <w:rsid w:val="00BF2ED9"/>
    <w:rsid w:val="00BF3CEA"/>
    <w:rsid w:val="00BF409A"/>
    <w:rsid w:val="00BF40AF"/>
    <w:rsid w:val="00BF6A89"/>
    <w:rsid w:val="00BF6F19"/>
    <w:rsid w:val="00C005C5"/>
    <w:rsid w:val="00C008A4"/>
    <w:rsid w:val="00C00B59"/>
    <w:rsid w:val="00C01138"/>
    <w:rsid w:val="00C02147"/>
    <w:rsid w:val="00C033E6"/>
    <w:rsid w:val="00C03E86"/>
    <w:rsid w:val="00C03F36"/>
    <w:rsid w:val="00C05452"/>
    <w:rsid w:val="00C05E41"/>
    <w:rsid w:val="00C062D7"/>
    <w:rsid w:val="00C065D6"/>
    <w:rsid w:val="00C06AA6"/>
    <w:rsid w:val="00C115FA"/>
    <w:rsid w:val="00C11B25"/>
    <w:rsid w:val="00C12213"/>
    <w:rsid w:val="00C12D7A"/>
    <w:rsid w:val="00C1382B"/>
    <w:rsid w:val="00C14DCA"/>
    <w:rsid w:val="00C15353"/>
    <w:rsid w:val="00C153DA"/>
    <w:rsid w:val="00C15AE0"/>
    <w:rsid w:val="00C15C56"/>
    <w:rsid w:val="00C15E58"/>
    <w:rsid w:val="00C1610B"/>
    <w:rsid w:val="00C163FF"/>
    <w:rsid w:val="00C1750C"/>
    <w:rsid w:val="00C17549"/>
    <w:rsid w:val="00C20083"/>
    <w:rsid w:val="00C2242C"/>
    <w:rsid w:val="00C2275B"/>
    <w:rsid w:val="00C230F6"/>
    <w:rsid w:val="00C24284"/>
    <w:rsid w:val="00C25F66"/>
    <w:rsid w:val="00C2615F"/>
    <w:rsid w:val="00C26B57"/>
    <w:rsid w:val="00C27977"/>
    <w:rsid w:val="00C27DDF"/>
    <w:rsid w:val="00C27EDE"/>
    <w:rsid w:val="00C32697"/>
    <w:rsid w:val="00C32B33"/>
    <w:rsid w:val="00C32C48"/>
    <w:rsid w:val="00C335C2"/>
    <w:rsid w:val="00C35226"/>
    <w:rsid w:val="00C359BE"/>
    <w:rsid w:val="00C36ACF"/>
    <w:rsid w:val="00C41584"/>
    <w:rsid w:val="00C41A61"/>
    <w:rsid w:val="00C41BBF"/>
    <w:rsid w:val="00C42007"/>
    <w:rsid w:val="00C4379A"/>
    <w:rsid w:val="00C43A0C"/>
    <w:rsid w:val="00C43B68"/>
    <w:rsid w:val="00C4453A"/>
    <w:rsid w:val="00C44F22"/>
    <w:rsid w:val="00C452DF"/>
    <w:rsid w:val="00C47263"/>
    <w:rsid w:val="00C50916"/>
    <w:rsid w:val="00C52126"/>
    <w:rsid w:val="00C522F5"/>
    <w:rsid w:val="00C53721"/>
    <w:rsid w:val="00C53E00"/>
    <w:rsid w:val="00C54070"/>
    <w:rsid w:val="00C5466C"/>
    <w:rsid w:val="00C546F0"/>
    <w:rsid w:val="00C57E33"/>
    <w:rsid w:val="00C60F79"/>
    <w:rsid w:val="00C61AD7"/>
    <w:rsid w:val="00C62888"/>
    <w:rsid w:val="00C62C18"/>
    <w:rsid w:val="00C64AE1"/>
    <w:rsid w:val="00C65916"/>
    <w:rsid w:val="00C66248"/>
    <w:rsid w:val="00C667A8"/>
    <w:rsid w:val="00C66E04"/>
    <w:rsid w:val="00C706EA"/>
    <w:rsid w:val="00C70B27"/>
    <w:rsid w:val="00C71072"/>
    <w:rsid w:val="00C71A9E"/>
    <w:rsid w:val="00C727F7"/>
    <w:rsid w:val="00C73839"/>
    <w:rsid w:val="00C739ED"/>
    <w:rsid w:val="00C7710F"/>
    <w:rsid w:val="00C81574"/>
    <w:rsid w:val="00C81E1F"/>
    <w:rsid w:val="00C823A1"/>
    <w:rsid w:val="00C8375D"/>
    <w:rsid w:val="00C83D00"/>
    <w:rsid w:val="00C83F56"/>
    <w:rsid w:val="00C85350"/>
    <w:rsid w:val="00C866D8"/>
    <w:rsid w:val="00C872D7"/>
    <w:rsid w:val="00C90602"/>
    <w:rsid w:val="00C91185"/>
    <w:rsid w:val="00C93347"/>
    <w:rsid w:val="00C93903"/>
    <w:rsid w:val="00C95118"/>
    <w:rsid w:val="00C954AA"/>
    <w:rsid w:val="00C96176"/>
    <w:rsid w:val="00C96C7B"/>
    <w:rsid w:val="00C9774B"/>
    <w:rsid w:val="00CA020D"/>
    <w:rsid w:val="00CA035E"/>
    <w:rsid w:val="00CA0376"/>
    <w:rsid w:val="00CA04CC"/>
    <w:rsid w:val="00CA04D9"/>
    <w:rsid w:val="00CA12A7"/>
    <w:rsid w:val="00CA14D4"/>
    <w:rsid w:val="00CA1AC5"/>
    <w:rsid w:val="00CA27D4"/>
    <w:rsid w:val="00CA29EE"/>
    <w:rsid w:val="00CA2F75"/>
    <w:rsid w:val="00CA35DC"/>
    <w:rsid w:val="00CA3686"/>
    <w:rsid w:val="00CA37B5"/>
    <w:rsid w:val="00CA3C8E"/>
    <w:rsid w:val="00CA3FF4"/>
    <w:rsid w:val="00CA44F4"/>
    <w:rsid w:val="00CA4A23"/>
    <w:rsid w:val="00CA4DC9"/>
    <w:rsid w:val="00CA4DD9"/>
    <w:rsid w:val="00CA4F7D"/>
    <w:rsid w:val="00CA741D"/>
    <w:rsid w:val="00CB149E"/>
    <w:rsid w:val="00CB2757"/>
    <w:rsid w:val="00CB307A"/>
    <w:rsid w:val="00CB31E6"/>
    <w:rsid w:val="00CB5504"/>
    <w:rsid w:val="00CB5A62"/>
    <w:rsid w:val="00CB5AD8"/>
    <w:rsid w:val="00CB5B0E"/>
    <w:rsid w:val="00CB6DDC"/>
    <w:rsid w:val="00CC0178"/>
    <w:rsid w:val="00CC0724"/>
    <w:rsid w:val="00CC0C39"/>
    <w:rsid w:val="00CC0D5E"/>
    <w:rsid w:val="00CC0FB2"/>
    <w:rsid w:val="00CC37F8"/>
    <w:rsid w:val="00CC55DE"/>
    <w:rsid w:val="00CC6033"/>
    <w:rsid w:val="00CD10FF"/>
    <w:rsid w:val="00CD1605"/>
    <w:rsid w:val="00CD2D57"/>
    <w:rsid w:val="00CD3431"/>
    <w:rsid w:val="00CD39E1"/>
    <w:rsid w:val="00CD45BB"/>
    <w:rsid w:val="00CD4867"/>
    <w:rsid w:val="00CD4DF3"/>
    <w:rsid w:val="00CD526B"/>
    <w:rsid w:val="00CD6461"/>
    <w:rsid w:val="00CD6C3C"/>
    <w:rsid w:val="00CD7301"/>
    <w:rsid w:val="00CE1FAE"/>
    <w:rsid w:val="00CE2854"/>
    <w:rsid w:val="00CE3330"/>
    <w:rsid w:val="00CE356E"/>
    <w:rsid w:val="00CE3906"/>
    <w:rsid w:val="00CE43EE"/>
    <w:rsid w:val="00CE4E60"/>
    <w:rsid w:val="00CE4ED0"/>
    <w:rsid w:val="00CE4F22"/>
    <w:rsid w:val="00CE5209"/>
    <w:rsid w:val="00CE7767"/>
    <w:rsid w:val="00CF019A"/>
    <w:rsid w:val="00CF027E"/>
    <w:rsid w:val="00CF0D2D"/>
    <w:rsid w:val="00CF1287"/>
    <w:rsid w:val="00CF1A36"/>
    <w:rsid w:val="00CF37F7"/>
    <w:rsid w:val="00CF4DBB"/>
    <w:rsid w:val="00CF4FE4"/>
    <w:rsid w:val="00CF64B8"/>
    <w:rsid w:val="00CF6D04"/>
    <w:rsid w:val="00CF70F2"/>
    <w:rsid w:val="00D0048B"/>
    <w:rsid w:val="00D00973"/>
    <w:rsid w:val="00D00B9A"/>
    <w:rsid w:val="00D01352"/>
    <w:rsid w:val="00D02337"/>
    <w:rsid w:val="00D03DEC"/>
    <w:rsid w:val="00D03E0A"/>
    <w:rsid w:val="00D0621C"/>
    <w:rsid w:val="00D07EE4"/>
    <w:rsid w:val="00D13A34"/>
    <w:rsid w:val="00D14E7E"/>
    <w:rsid w:val="00D15B25"/>
    <w:rsid w:val="00D162FE"/>
    <w:rsid w:val="00D16989"/>
    <w:rsid w:val="00D17245"/>
    <w:rsid w:val="00D174E3"/>
    <w:rsid w:val="00D21061"/>
    <w:rsid w:val="00D211B7"/>
    <w:rsid w:val="00D2141C"/>
    <w:rsid w:val="00D217D1"/>
    <w:rsid w:val="00D21A52"/>
    <w:rsid w:val="00D22661"/>
    <w:rsid w:val="00D250E7"/>
    <w:rsid w:val="00D256B7"/>
    <w:rsid w:val="00D26AAD"/>
    <w:rsid w:val="00D31BC8"/>
    <w:rsid w:val="00D32123"/>
    <w:rsid w:val="00D33618"/>
    <w:rsid w:val="00D3382C"/>
    <w:rsid w:val="00D33872"/>
    <w:rsid w:val="00D3443D"/>
    <w:rsid w:val="00D35E6A"/>
    <w:rsid w:val="00D374FE"/>
    <w:rsid w:val="00D37AB0"/>
    <w:rsid w:val="00D4008C"/>
    <w:rsid w:val="00D400B6"/>
    <w:rsid w:val="00D408C8"/>
    <w:rsid w:val="00D40CD4"/>
    <w:rsid w:val="00D41615"/>
    <w:rsid w:val="00D419DD"/>
    <w:rsid w:val="00D43067"/>
    <w:rsid w:val="00D4422F"/>
    <w:rsid w:val="00D44ED6"/>
    <w:rsid w:val="00D45469"/>
    <w:rsid w:val="00D45C18"/>
    <w:rsid w:val="00D46143"/>
    <w:rsid w:val="00D463A3"/>
    <w:rsid w:val="00D46826"/>
    <w:rsid w:val="00D46893"/>
    <w:rsid w:val="00D468BD"/>
    <w:rsid w:val="00D46E0B"/>
    <w:rsid w:val="00D46F59"/>
    <w:rsid w:val="00D47E82"/>
    <w:rsid w:val="00D51C08"/>
    <w:rsid w:val="00D51DDC"/>
    <w:rsid w:val="00D5208E"/>
    <w:rsid w:val="00D532B5"/>
    <w:rsid w:val="00D5371D"/>
    <w:rsid w:val="00D5392E"/>
    <w:rsid w:val="00D53E14"/>
    <w:rsid w:val="00D54338"/>
    <w:rsid w:val="00D544CB"/>
    <w:rsid w:val="00D55007"/>
    <w:rsid w:val="00D55387"/>
    <w:rsid w:val="00D55C8C"/>
    <w:rsid w:val="00D5724C"/>
    <w:rsid w:val="00D57704"/>
    <w:rsid w:val="00D600D2"/>
    <w:rsid w:val="00D601E1"/>
    <w:rsid w:val="00D623A9"/>
    <w:rsid w:val="00D62877"/>
    <w:rsid w:val="00D639F8"/>
    <w:rsid w:val="00D66C6C"/>
    <w:rsid w:val="00D6783D"/>
    <w:rsid w:val="00D703D6"/>
    <w:rsid w:val="00D7135B"/>
    <w:rsid w:val="00D71515"/>
    <w:rsid w:val="00D725BF"/>
    <w:rsid w:val="00D72C5A"/>
    <w:rsid w:val="00D73493"/>
    <w:rsid w:val="00D73670"/>
    <w:rsid w:val="00D73750"/>
    <w:rsid w:val="00D74225"/>
    <w:rsid w:val="00D750CC"/>
    <w:rsid w:val="00D76B70"/>
    <w:rsid w:val="00D7765C"/>
    <w:rsid w:val="00D815ED"/>
    <w:rsid w:val="00D82351"/>
    <w:rsid w:val="00D82AE6"/>
    <w:rsid w:val="00D83827"/>
    <w:rsid w:val="00D846FB"/>
    <w:rsid w:val="00D869E3"/>
    <w:rsid w:val="00D8706C"/>
    <w:rsid w:val="00D87D53"/>
    <w:rsid w:val="00D90258"/>
    <w:rsid w:val="00D9111F"/>
    <w:rsid w:val="00D91486"/>
    <w:rsid w:val="00D91D50"/>
    <w:rsid w:val="00D91F1A"/>
    <w:rsid w:val="00D9274E"/>
    <w:rsid w:val="00D92CE5"/>
    <w:rsid w:val="00D9390C"/>
    <w:rsid w:val="00D93F8A"/>
    <w:rsid w:val="00D940A0"/>
    <w:rsid w:val="00D94C48"/>
    <w:rsid w:val="00D96A9D"/>
    <w:rsid w:val="00D96CCF"/>
    <w:rsid w:val="00D96EDC"/>
    <w:rsid w:val="00D97BDA"/>
    <w:rsid w:val="00D97EA4"/>
    <w:rsid w:val="00DA0946"/>
    <w:rsid w:val="00DA0DA3"/>
    <w:rsid w:val="00DA0F61"/>
    <w:rsid w:val="00DA1EA4"/>
    <w:rsid w:val="00DA20E9"/>
    <w:rsid w:val="00DA33BF"/>
    <w:rsid w:val="00DA344F"/>
    <w:rsid w:val="00DA3916"/>
    <w:rsid w:val="00DA4587"/>
    <w:rsid w:val="00DA576A"/>
    <w:rsid w:val="00DA59E0"/>
    <w:rsid w:val="00DA7006"/>
    <w:rsid w:val="00DA740B"/>
    <w:rsid w:val="00DA7792"/>
    <w:rsid w:val="00DA7B3A"/>
    <w:rsid w:val="00DB13AF"/>
    <w:rsid w:val="00DB189F"/>
    <w:rsid w:val="00DB18FE"/>
    <w:rsid w:val="00DB1E8E"/>
    <w:rsid w:val="00DB4776"/>
    <w:rsid w:val="00DB487B"/>
    <w:rsid w:val="00DB4928"/>
    <w:rsid w:val="00DB4D35"/>
    <w:rsid w:val="00DB6036"/>
    <w:rsid w:val="00DB7215"/>
    <w:rsid w:val="00DC0074"/>
    <w:rsid w:val="00DC0541"/>
    <w:rsid w:val="00DC0E7D"/>
    <w:rsid w:val="00DC0E87"/>
    <w:rsid w:val="00DC1A15"/>
    <w:rsid w:val="00DC263D"/>
    <w:rsid w:val="00DC2B11"/>
    <w:rsid w:val="00DC33D5"/>
    <w:rsid w:val="00DC4F51"/>
    <w:rsid w:val="00DC6514"/>
    <w:rsid w:val="00DC67D6"/>
    <w:rsid w:val="00DC6F00"/>
    <w:rsid w:val="00DC7011"/>
    <w:rsid w:val="00DC71D3"/>
    <w:rsid w:val="00DC7A41"/>
    <w:rsid w:val="00DC7F88"/>
    <w:rsid w:val="00DD0D80"/>
    <w:rsid w:val="00DD1B19"/>
    <w:rsid w:val="00DD2594"/>
    <w:rsid w:val="00DD54C3"/>
    <w:rsid w:val="00DD5837"/>
    <w:rsid w:val="00DD64CA"/>
    <w:rsid w:val="00DD69CA"/>
    <w:rsid w:val="00DD7A9C"/>
    <w:rsid w:val="00DD7B79"/>
    <w:rsid w:val="00DE132C"/>
    <w:rsid w:val="00DE21AC"/>
    <w:rsid w:val="00DE4617"/>
    <w:rsid w:val="00DE6382"/>
    <w:rsid w:val="00DE77FA"/>
    <w:rsid w:val="00DF11E6"/>
    <w:rsid w:val="00DF2CB0"/>
    <w:rsid w:val="00DF3342"/>
    <w:rsid w:val="00DF427F"/>
    <w:rsid w:val="00DF45CB"/>
    <w:rsid w:val="00DF46DB"/>
    <w:rsid w:val="00DF57DC"/>
    <w:rsid w:val="00DF5B09"/>
    <w:rsid w:val="00DF5BA5"/>
    <w:rsid w:val="00DF5E6E"/>
    <w:rsid w:val="00DF6774"/>
    <w:rsid w:val="00DF6C57"/>
    <w:rsid w:val="00DF7256"/>
    <w:rsid w:val="00DF76C5"/>
    <w:rsid w:val="00E001AB"/>
    <w:rsid w:val="00E00253"/>
    <w:rsid w:val="00E00893"/>
    <w:rsid w:val="00E012E2"/>
    <w:rsid w:val="00E015D2"/>
    <w:rsid w:val="00E03221"/>
    <w:rsid w:val="00E033EA"/>
    <w:rsid w:val="00E0481A"/>
    <w:rsid w:val="00E048F7"/>
    <w:rsid w:val="00E06547"/>
    <w:rsid w:val="00E075C4"/>
    <w:rsid w:val="00E102C2"/>
    <w:rsid w:val="00E10563"/>
    <w:rsid w:val="00E11A71"/>
    <w:rsid w:val="00E12308"/>
    <w:rsid w:val="00E12836"/>
    <w:rsid w:val="00E12BE1"/>
    <w:rsid w:val="00E1308C"/>
    <w:rsid w:val="00E13774"/>
    <w:rsid w:val="00E13B4D"/>
    <w:rsid w:val="00E14C89"/>
    <w:rsid w:val="00E156F8"/>
    <w:rsid w:val="00E2082B"/>
    <w:rsid w:val="00E21450"/>
    <w:rsid w:val="00E2185B"/>
    <w:rsid w:val="00E23AAC"/>
    <w:rsid w:val="00E24B3A"/>
    <w:rsid w:val="00E26A17"/>
    <w:rsid w:val="00E26D31"/>
    <w:rsid w:val="00E2733A"/>
    <w:rsid w:val="00E274FF"/>
    <w:rsid w:val="00E27742"/>
    <w:rsid w:val="00E31B30"/>
    <w:rsid w:val="00E31D4B"/>
    <w:rsid w:val="00E33607"/>
    <w:rsid w:val="00E3562F"/>
    <w:rsid w:val="00E35F58"/>
    <w:rsid w:val="00E36FB9"/>
    <w:rsid w:val="00E37242"/>
    <w:rsid w:val="00E37A40"/>
    <w:rsid w:val="00E4124D"/>
    <w:rsid w:val="00E41EBD"/>
    <w:rsid w:val="00E42504"/>
    <w:rsid w:val="00E42793"/>
    <w:rsid w:val="00E43F03"/>
    <w:rsid w:val="00E4438C"/>
    <w:rsid w:val="00E457DE"/>
    <w:rsid w:val="00E459FC"/>
    <w:rsid w:val="00E46C0E"/>
    <w:rsid w:val="00E46D13"/>
    <w:rsid w:val="00E46DCE"/>
    <w:rsid w:val="00E46F85"/>
    <w:rsid w:val="00E47542"/>
    <w:rsid w:val="00E47BE4"/>
    <w:rsid w:val="00E52210"/>
    <w:rsid w:val="00E5284A"/>
    <w:rsid w:val="00E55E0B"/>
    <w:rsid w:val="00E56A9E"/>
    <w:rsid w:val="00E56C94"/>
    <w:rsid w:val="00E56F02"/>
    <w:rsid w:val="00E56FDF"/>
    <w:rsid w:val="00E57D5D"/>
    <w:rsid w:val="00E61E1F"/>
    <w:rsid w:val="00E63461"/>
    <w:rsid w:val="00E6730B"/>
    <w:rsid w:val="00E67457"/>
    <w:rsid w:val="00E708F2"/>
    <w:rsid w:val="00E7095C"/>
    <w:rsid w:val="00E70A44"/>
    <w:rsid w:val="00E7101B"/>
    <w:rsid w:val="00E716FD"/>
    <w:rsid w:val="00E72147"/>
    <w:rsid w:val="00E72362"/>
    <w:rsid w:val="00E724E9"/>
    <w:rsid w:val="00E74371"/>
    <w:rsid w:val="00E745E5"/>
    <w:rsid w:val="00E754B4"/>
    <w:rsid w:val="00E773B4"/>
    <w:rsid w:val="00E809C2"/>
    <w:rsid w:val="00E80B9F"/>
    <w:rsid w:val="00E81E48"/>
    <w:rsid w:val="00E833D6"/>
    <w:rsid w:val="00E8589C"/>
    <w:rsid w:val="00E871AA"/>
    <w:rsid w:val="00E87CDF"/>
    <w:rsid w:val="00E91641"/>
    <w:rsid w:val="00E91CE3"/>
    <w:rsid w:val="00E9337C"/>
    <w:rsid w:val="00E94938"/>
    <w:rsid w:val="00E9612A"/>
    <w:rsid w:val="00E96432"/>
    <w:rsid w:val="00E97E02"/>
    <w:rsid w:val="00EA018C"/>
    <w:rsid w:val="00EA1D70"/>
    <w:rsid w:val="00EA33A9"/>
    <w:rsid w:val="00EA34AA"/>
    <w:rsid w:val="00EA34FF"/>
    <w:rsid w:val="00EA5077"/>
    <w:rsid w:val="00EA5ADA"/>
    <w:rsid w:val="00EA5D0E"/>
    <w:rsid w:val="00EA68F6"/>
    <w:rsid w:val="00EA6B93"/>
    <w:rsid w:val="00EA6E06"/>
    <w:rsid w:val="00EB030B"/>
    <w:rsid w:val="00EB0B5A"/>
    <w:rsid w:val="00EB1A98"/>
    <w:rsid w:val="00EB2276"/>
    <w:rsid w:val="00EB2B31"/>
    <w:rsid w:val="00EB34DB"/>
    <w:rsid w:val="00EB3718"/>
    <w:rsid w:val="00EB456D"/>
    <w:rsid w:val="00EB6247"/>
    <w:rsid w:val="00EB6AA2"/>
    <w:rsid w:val="00EC0362"/>
    <w:rsid w:val="00EC065E"/>
    <w:rsid w:val="00EC07F7"/>
    <w:rsid w:val="00EC0C79"/>
    <w:rsid w:val="00EC0DDA"/>
    <w:rsid w:val="00EC1549"/>
    <w:rsid w:val="00EC27C5"/>
    <w:rsid w:val="00EC3B3B"/>
    <w:rsid w:val="00EC3F93"/>
    <w:rsid w:val="00EC5685"/>
    <w:rsid w:val="00EC63B1"/>
    <w:rsid w:val="00ED0185"/>
    <w:rsid w:val="00ED0907"/>
    <w:rsid w:val="00ED0E39"/>
    <w:rsid w:val="00ED1175"/>
    <w:rsid w:val="00ED287F"/>
    <w:rsid w:val="00ED2E26"/>
    <w:rsid w:val="00ED3099"/>
    <w:rsid w:val="00ED6874"/>
    <w:rsid w:val="00EE447B"/>
    <w:rsid w:val="00EE483B"/>
    <w:rsid w:val="00EE6D20"/>
    <w:rsid w:val="00EE6D97"/>
    <w:rsid w:val="00EF00D2"/>
    <w:rsid w:val="00EF00FB"/>
    <w:rsid w:val="00EF510B"/>
    <w:rsid w:val="00EF543A"/>
    <w:rsid w:val="00EF55A7"/>
    <w:rsid w:val="00F0038E"/>
    <w:rsid w:val="00F008D2"/>
    <w:rsid w:val="00F0128F"/>
    <w:rsid w:val="00F01C2C"/>
    <w:rsid w:val="00F02400"/>
    <w:rsid w:val="00F052AD"/>
    <w:rsid w:val="00F053EE"/>
    <w:rsid w:val="00F100EB"/>
    <w:rsid w:val="00F1044C"/>
    <w:rsid w:val="00F10E85"/>
    <w:rsid w:val="00F115FB"/>
    <w:rsid w:val="00F12EA5"/>
    <w:rsid w:val="00F144ED"/>
    <w:rsid w:val="00F14A33"/>
    <w:rsid w:val="00F16391"/>
    <w:rsid w:val="00F1644A"/>
    <w:rsid w:val="00F21338"/>
    <w:rsid w:val="00F21C51"/>
    <w:rsid w:val="00F21D29"/>
    <w:rsid w:val="00F2237F"/>
    <w:rsid w:val="00F23C05"/>
    <w:rsid w:val="00F2501B"/>
    <w:rsid w:val="00F2578E"/>
    <w:rsid w:val="00F257FD"/>
    <w:rsid w:val="00F25F96"/>
    <w:rsid w:val="00F26841"/>
    <w:rsid w:val="00F27CD9"/>
    <w:rsid w:val="00F30130"/>
    <w:rsid w:val="00F312B1"/>
    <w:rsid w:val="00F3273E"/>
    <w:rsid w:val="00F36D9C"/>
    <w:rsid w:val="00F4139A"/>
    <w:rsid w:val="00F44484"/>
    <w:rsid w:val="00F44B0C"/>
    <w:rsid w:val="00F468A0"/>
    <w:rsid w:val="00F50649"/>
    <w:rsid w:val="00F506F1"/>
    <w:rsid w:val="00F50709"/>
    <w:rsid w:val="00F509E0"/>
    <w:rsid w:val="00F50ACD"/>
    <w:rsid w:val="00F516BF"/>
    <w:rsid w:val="00F52058"/>
    <w:rsid w:val="00F5337A"/>
    <w:rsid w:val="00F53784"/>
    <w:rsid w:val="00F538B8"/>
    <w:rsid w:val="00F53D22"/>
    <w:rsid w:val="00F53E82"/>
    <w:rsid w:val="00F55ED7"/>
    <w:rsid w:val="00F5608E"/>
    <w:rsid w:val="00F564E5"/>
    <w:rsid w:val="00F56658"/>
    <w:rsid w:val="00F56E54"/>
    <w:rsid w:val="00F57040"/>
    <w:rsid w:val="00F57CF1"/>
    <w:rsid w:val="00F6019F"/>
    <w:rsid w:val="00F60950"/>
    <w:rsid w:val="00F620D0"/>
    <w:rsid w:val="00F6254E"/>
    <w:rsid w:val="00F62B17"/>
    <w:rsid w:val="00F652A8"/>
    <w:rsid w:val="00F6606C"/>
    <w:rsid w:val="00F675D8"/>
    <w:rsid w:val="00F6763D"/>
    <w:rsid w:val="00F706E6"/>
    <w:rsid w:val="00F715C3"/>
    <w:rsid w:val="00F715D7"/>
    <w:rsid w:val="00F718BF"/>
    <w:rsid w:val="00F73027"/>
    <w:rsid w:val="00F7305F"/>
    <w:rsid w:val="00F73575"/>
    <w:rsid w:val="00F73CC5"/>
    <w:rsid w:val="00F73E13"/>
    <w:rsid w:val="00F74D12"/>
    <w:rsid w:val="00F74D2D"/>
    <w:rsid w:val="00F7713D"/>
    <w:rsid w:val="00F80868"/>
    <w:rsid w:val="00F80E51"/>
    <w:rsid w:val="00F81332"/>
    <w:rsid w:val="00F814D4"/>
    <w:rsid w:val="00F8214A"/>
    <w:rsid w:val="00F82E00"/>
    <w:rsid w:val="00F83506"/>
    <w:rsid w:val="00F83BE6"/>
    <w:rsid w:val="00F83EAF"/>
    <w:rsid w:val="00F854A4"/>
    <w:rsid w:val="00F85885"/>
    <w:rsid w:val="00F8655D"/>
    <w:rsid w:val="00F86D8A"/>
    <w:rsid w:val="00F86F02"/>
    <w:rsid w:val="00F871F7"/>
    <w:rsid w:val="00F872C5"/>
    <w:rsid w:val="00F90815"/>
    <w:rsid w:val="00F92627"/>
    <w:rsid w:val="00F9302A"/>
    <w:rsid w:val="00F9368C"/>
    <w:rsid w:val="00F940C1"/>
    <w:rsid w:val="00F94562"/>
    <w:rsid w:val="00F94586"/>
    <w:rsid w:val="00F94D17"/>
    <w:rsid w:val="00F9512B"/>
    <w:rsid w:val="00F96AC6"/>
    <w:rsid w:val="00F97136"/>
    <w:rsid w:val="00F97752"/>
    <w:rsid w:val="00F9787A"/>
    <w:rsid w:val="00FA086D"/>
    <w:rsid w:val="00FA0B17"/>
    <w:rsid w:val="00FA0CD2"/>
    <w:rsid w:val="00FA169C"/>
    <w:rsid w:val="00FA1856"/>
    <w:rsid w:val="00FA24A2"/>
    <w:rsid w:val="00FA2DFD"/>
    <w:rsid w:val="00FA3312"/>
    <w:rsid w:val="00FA4256"/>
    <w:rsid w:val="00FA4779"/>
    <w:rsid w:val="00FA4CEF"/>
    <w:rsid w:val="00FA4CFA"/>
    <w:rsid w:val="00FA50D3"/>
    <w:rsid w:val="00FA5168"/>
    <w:rsid w:val="00FA71F9"/>
    <w:rsid w:val="00FA74AB"/>
    <w:rsid w:val="00FA74AF"/>
    <w:rsid w:val="00FA7689"/>
    <w:rsid w:val="00FB07F6"/>
    <w:rsid w:val="00FB0B57"/>
    <w:rsid w:val="00FB11B4"/>
    <w:rsid w:val="00FB198E"/>
    <w:rsid w:val="00FB275D"/>
    <w:rsid w:val="00FB31CA"/>
    <w:rsid w:val="00FB3538"/>
    <w:rsid w:val="00FB36A2"/>
    <w:rsid w:val="00FB3C80"/>
    <w:rsid w:val="00FB3CF8"/>
    <w:rsid w:val="00FB497F"/>
    <w:rsid w:val="00FB5486"/>
    <w:rsid w:val="00FB55C2"/>
    <w:rsid w:val="00FB6272"/>
    <w:rsid w:val="00FB6895"/>
    <w:rsid w:val="00FB7282"/>
    <w:rsid w:val="00FC1728"/>
    <w:rsid w:val="00FC189C"/>
    <w:rsid w:val="00FC1E49"/>
    <w:rsid w:val="00FC20B0"/>
    <w:rsid w:val="00FC290C"/>
    <w:rsid w:val="00FC3160"/>
    <w:rsid w:val="00FC4D22"/>
    <w:rsid w:val="00FC549F"/>
    <w:rsid w:val="00FC584B"/>
    <w:rsid w:val="00FC5A9A"/>
    <w:rsid w:val="00FC5CB7"/>
    <w:rsid w:val="00FC5D82"/>
    <w:rsid w:val="00FC5F41"/>
    <w:rsid w:val="00FC78A0"/>
    <w:rsid w:val="00FC78DC"/>
    <w:rsid w:val="00FD0FDB"/>
    <w:rsid w:val="00FD3668"/>
    <w:rsid w:val="00FD59F2"/>
    <w:rsid w:val="00FD62F4"/>
    <w:rsid w:val="00FD63C3"/>
    <w:rsid w:val="00FD772B"/>
    <w:rsid w:val="00FE1B0C"/>
    <w:rsid w:val="00FE60EF"/>
    <w:rsid w:val="00FE618E"/>
    <w:rsid w:val="00FE6A2A"/>
    <w:rsid w:val="00FF3739"/>
    <w:rsid w:val="00FF39FD"/>
    <w:rsid w:val="00FF41D3"/>
    <w:rsid w:val="00FF4745"/>
    <w:rsid w:val="00FF4951"/>
    <w:rsid w:val="00FF4BCB"/>
    <w:rsid w:val="00FF5C21"/>
    <w:rsid w:val="00FF66AD"/>
    <w:rsid w:val="00FF6C33"/>
    <w:rsid w:val="00FF7923"/>
    <w:rsid w:val="00FF7C94"/>
    <w:rsid w:val="00FF7CAB"/>
    <w:rsid w:val="010A730D"/>
    <w:rsid w:val="012694F5"/>
    <w:rsid w:val="012B39A0"/>
    <w:rsid w:val="01375647"/>
    <w:rsid w:val="0153E49B"/>
    <w:rsid w:val="017A8190"/>
    <w:rsid w:val="01879F56"/>
    <w:rsid w:val="0198E8DF"/>
    <w:rsid w:val="021E45ED"/>
    <w:rsid w:val="024DD041"/>
    <w:rsid w:val="02B3D2E6"/>
    <w:rsid w:val="02C6FDBE"/>
    <w:rsid w:val="02E26941"/>
    <w:rsid w:val="0312B917"/>
    <w:rsid w:val="03255E91"/>
    <w:rsid w:val="033DBAB3"/>
    <w:rsid w:val="03651F46"/>
    <w:rsid w:val="036D2D6C"/>
    <w:rsid w:val="038B13EA"/>
    <w:rsid w:val="03A2C8BF"/>
    <w:rsid w:val="03E8D94F"/>
    <w:rsid w:val="03ED3752"/>
    <w:rsid w:val="04196CE6"/>
    <w:rsid w:val="042C930D"/>
    <w:rsid w:val="04586E28"/>
    <w:rsid w:val="04C1D389"/>
    <w:rsid w:val="04DEA854"/>
    <w:rsid w:val="0565C661"/>
    <w:rsid w:val="058BA2E6"/>
    <w:rsid w:val="059F1D36"/>
    <w:rsid w:val="05AF96DF"/>
    <w:rsid w:val="05BA1D51"/>
    <w:rsid w:val="05E8B6F1"/>
    <w:rsid w:val="0600DE4E"/>
    <w:rsid w:val="060E08F7"/>
    <w:rsid w:val="0627FE7D"/>
    <w:rsid w:val="06346058"/>
    <w:rsid w:val="0658FE5C"/>
    <w:rsid w:val="06E4DF5E"/>
    <w:rsid w:val="06FCB46A"/>
    <w:rsid w:val="0701345B"/>
    <w:rsid w:val="0707C438"/>
    <w:rsid w:val="07308894"/>
    <w:rsid w:val="079D092F"/>
    <w:rsid w:val="07AC9BF8"/>
    <w:rsid w:val="07D4143C"/>
    <w:rsid w:val="080EDAE8"/>
    <w:rsid w:val="082D6D46"/>
    <w:rsid w:val="083A7B1D"/>
    <w:rsid w:val="086D7784"/>
    <w:rsid w:val="08AA7CF7"/>
    <w:rsid w:val="08AF72ED"/>
    <w:rsid w:val="08BB7CDC"/>
    <w:rsid w:val="093F5B92"/>
    <w:rsid w:val="0972864A"/>
    <w:rsid w:val="0A81DEF9"/>
    <w:rsid w:val="0A90D7E3"/>
    <w:rsid w:val="0A9F73ED"/>
    <w:rsid w:val="0B8A09B1"/>
    <w:rsid w:val="0B9E2A03"/>
    <w:rsid w:val="0B9F1BE6"/>
    <w:rsid w:val="0BA51846"/>
    <w:rsid w:val="0C1EA950"/>
    <w:rsid w:val="0C3278BC"/>
    <w:rsid w:val="0C3D1868"/>
    <w:rsid w:val="0C3E092F"/>
    <w:rsid w:val="0C618AE2"/>
    <w:rsid w:val="0C62F049"/>
    <w:rsid w:val="0CAA52F0"/>
    <w:rsid w:val="0CAF4F58"/>
    <w:rsid w:val="0CC47856"/>
    <w:rsid w:val="0CE53868"/>
    <w:rsid w:val="0CEBF9F5"/>
    <w:rsid w:val="0D14FC17"/>
    <w:rsid w:val="0D30DC0D"/>
    <w:rsid w:val="0DC550EE"/>
    <w:rsid w:val="0DCBDB5C"/>
    <w:rsid w:val="0E083A64"/>
    <w:rsid w:val="0E46AFBF"/>
    <w:rsid w:val="0EB31694"/>
    <w:rsid w:val="0ED8AC34"/>
    <w:rsid w:val="0EDB3EDB"/>
    <w:rsid w:val="0FB9A60B"/>
    <w:rsid w:val="0FCBA924"/>
    <w:rsid w:val="0FD2EF32"/>
    <w:rsid w:val="0FF1AA37"/>
    <w:rsid w:val="0FF86FF4"/>
    <w:rsid w:val="1082214B"/>
    <w:rsid w:val="10BB36AF"/>
    <w:rsid w:val="10D2D9A7"/>
    <w:rsid w:val="10DD40CE"/>
    <w:rsid w:val="10EDD6DE"/>
    <w:rsid w:val="110EB1A0"/>
    <w:rsid w:val="119E1772"/>
    <w:rsid w:val="1200D8C2"/>
    <w:rsid w:val="121A1878"/>
    <w:rsid w:val="124D37D3"/>
    <w:rsid w:val="129CA1DC"/>
    <w:rsid w:val="12C492F6"/>
    <w:rsid w:val="12D422DD"/>
    <w:rsid w:val="13031998"/>
    <w:rsid w:val="130E9DB5"/>
    <w:rsid w:val="131C6CAF"/>
    <w:rsid w:val="1325D60B"/>
    <w:rsid w:val="1339CA0D"/>
    <w:rsid w:val="137F9E2C"/>
    <w:rsid w:val="13AFA056"/>
    <w:rsid w:val="13B2E135"/>
    <w:rsid w:val="13EAFDED"/>
    <w:rsid w:val="142577A0"/>
    <w:rsid w:val="1444A429"/>
    <w:rsid w:val="14462789"/>
    <w:rsid w:val="14608D41"/>
    <w:rsid w:val="147F7C9F"/>
    <w:rsid w:val="14B68986"/>
    <w:rsid w:val="14C5F2A8"/>
    <w:rsid w:val="14C7448B"/>
    <w:rsid w:val="14F508C3"/>
    <w:rsid w:val="151A632F"/>
    <w:rsid w:val="1571BEB0"/>
    <w:rsid w:val="157777BE"/>
    <w:rsid w:val="15C9A439"/>
    <w:rsid w:val="160BC030"/>
    <w:rsid w:val="161FE196"/>
    <w:rsid w:val="162B15DC"/>
    <w:rsid w:val="165ECCD5"/>
    <w:rsid w:val="16716ACF"/>
    <w:rsid w:val="169589A3"/>
    <w:rsid w:val="16A4C572"/>
    <w:rsid w:val="16ADA2A0"/>
    <w:rsid w:val="16B7B033"/>
    <w:rsid w:val="1742E964"/>
    <w:rsid w:val="177DE640"/>
    <w:rsid w:val="17C314AF"/>
    <w:rsid w:val="17D49C79"/>
    <w:rsid w:val="17DB2854"/>
    <w:rsid w:val="17FC3645"/>
    <w:rsid w:val="184EC1F1"/>
    <w:rsid w:val="1865B22A"/>
    <w:rsid w:val="1898FA81"/>
    <w:rsid w:val="189C2041"/>
    <w:rsid w:val="1906B976"/>
    <w:rsid w:val="193E0653"/>
    <w:rsid w:val="19489298"/>
    <w:rsid w:val="199AA0AA"/>
    <w:rsid w:val="19CECE7D"/>
    <w:rsid w:val="19D1C651"/>
    <w:rsid w:val="19F86A67"/>
    <w:rsid w:val="1A026EDA"/>
    <w:rsid w:val="1A2C5E24"/>
    <w:rsid w:val="1A4059EA"/>
    <w:rsid w:val="1AA16038"/>
    <w:rsid w:val="1AFF1B9A"/>
    <w:rsid w:val="1B30D46C"/>
    <w:rsid w:val="1B4F265D"/>
    <w:rsid w:val="1B54E4BB"/>
    <w:rsid w:val="1B614662"/>
    <w:rsid w:val="1BB86E0C"/>
    <w:rsid w:val="1BD34B3F"/>
    <w:rsid w:val="1C21F215"/>
    <w:rsid w:val="1C342911"/>
    <w:rsid w:val="1C6BE813"/>
    <w:rsid w:val="1D591789"/>
    <w:rsid w:val="1D6A1A62"/>
    <w:rsid w:val="1DA60EC0"/>
    <w:rsid w:val="1DB4246F"/>
    <w:rsid w:val="1DBA4DB8"/>
    <w:rsid w:val="1DF1CEC0"/>
    <w:rsid w:val="1E1F12FC"/>
    <w:rsid w:val="1E46E330"/>
    <w:rsid w:val="1E8B82D3"/>
    <w:rsid w:val="1EAEB853"/>
    <w:rsid w:val="1EE13533"/>
    <w:rsid w:val="1F5437F3"/>
    <w:rsid w:val="1F6CF9E1"/>
    <w:rsid w:val="1FC8AB84"/>
    <w:rsid w:val="20024410"/>
    <w:rsid w:val="2004F369"/>
    <w:rsid w:val="2012B62B"/>
    <w:rsid w:val="2071B05E"/>
    <w:rsid w:val="208B2079"/>
    <w:rsid w:val="20DA05D3"/>
    <w:rsid w:val="21213154"/>
    <w:rsid w:val="21A0D90A"/>
    <w:rsid w:val="21C3AAA0"/>
    <w:rsid w:val="21DE98D0"/>
    <w:rsid w:val="21F968E3"/>
    <w:rsid w:val="224E3786"/>
    <w:rsid w:val="22A4B23E"/>
    <w:rsid w:val="22B01B0C"/>
    <w:rsid w:val="22D73AD0"/>
    <w:rsid w:val="2333D9B3"/>
    <w:rsid w:val="2336C57A"/>
    <w:rsid w:val="234FC5FD"/>
    <w:rsid w:val="23953735"/>
    <w:rsid w:val="239BC694"/>
    <w:rsid w:val="23AF27C6"/>
    <w:rsid w:val="23BF1951"/>
    <w:rsid w:val="2439D078"/>
    <w:rsid w:val="24574957"/>
    <w:rsid w:val="24757842"/>
    <w:rsid w:val="24A833BD"/>
    <w:rsid w:val="24AE6076"/>
    <w:rsid w:val="24BA2FA4"/>
    <w:rsid w:val="24C26F26"/>
    <w:rsid w:val="24CC2075"/>
    <w:rsid w:val="24FCB759"/>
    <w:rsid w:val="252250CE"/>
    <w:rsid w:val="2540B57E"/>
    <w:rsid w:val="255FFD56"/>
    <w:rsid w:val="259ABC12"/>
    <w:rsid w:val="25B4F34F"/>
    <w:rsid w:val="260BF54D"/>
    <w:rsid w:val="2620E4C2"/>
    <w:rsid w:val="2623908F"/>
    <w:rsid w:val="26350A7D"/>
    <w:rsid w:val="2653DD78"/>
    <w:rsid w:val="2749EF9E"/>
    <w:rsid w:val="2755D1F3"/>
    <w:rsid w:val="275BF704"/>
    <w:rsid w:val="277C84CB"/>
    <w:rsid w:val="27CA6C44"/>
    <w:rsid w:val="27D4B492"/>
    <w:rsid w:val="27D69C5A"/>
    <w:rsid w:val="2824D6C6"/>
    <w:rsid w:val="288ABB61"/>
    <w:rsid w:val="28D28FA5"/>
    <w:rsid w:val="28F4FD65"/>
    <w:rsid w:val="29397709"/>
    <w:rsid w:val="296CAB3F"/>
    <w:rsid w:val="2984CA52"/>
    <w:rsid w:val="29886B98"/>
    <w:rsid w:val="29E44A64"/>
    <w:rsid w:val="2A10A8A1"/>
    <w:rsid w:val="2A247A48"/>
    <w:rsid w:val="2A856414"/>
    <w:rsid w:val="2AA94C97"/>
    <w:rsid w:val="2ABC6967"/>
    <w:rsid w:val="2AC86FE2"/>
    <w:rsid w:val="2AF701B2"/>
    <w:rsid w:val="2B07215C"/>
    <w:rsid w:val="2B130963"/>
    <w:rsid w:val="2B52FC42"/>
    <w:rsid w:val="2B9D7CAB"/>
    <w:rsid w:val="2BE41119"/>
    <w:rsid w:val="2BFAED8B"/>
    <w:rsid w:val="2BFDA19E"/>
    <w:rsid w:val="2C28FFF4"/>
    <w:rsid w:val="2C2BD922"/>
    <w:rsid w:val="2C905787"/>
    <w:rsid w:val="2CA717CB"/>
    <w:rsid w:val="2CB0088C"/>
    <w:rsid w:val="2CC2921C"/>
    <w:rsid w:val="2D240A82"/>
    <w:rsid w:val="2D344E51"/>
    <w:rsid w:val="2D7FE17A"/>
    <w:rsid w:val="2DA33DFE"/>
    <w:rsid w:val="2DEA6B36"/>
    <w:rsid w:val="2DEAF09D"/>
    <w:rsid w:val="2E2B57B2"/>
    <w:rsid w:val="2E2EA274"/>
    <w:rsid w:val="2E3C3996"/>
    <w:rsid w:val="2E5D3AB7"/>
    <w:rsid w:val="2EDC51CA"/>
    <w:rsid w:val="2F052D04"/>
    <w:rsid w:val="2F0A365B"/>
    <w:rsid w:val="2F6D5155"/>
    <w:rsid w:val="2FBBEFEF"/>
    <w:rsid w:val="2FD15E76"/>
    <w:rsid w:val="2FD9CB7F"/>
    <w:rsid w:val="2FDF0ABA"/>
    <w:rsid w:val="2FDFEAC2"/>
    <w:rsid w:val="3030EE5D"/>
    <w:rsid w:val="3049B0F8"/>
    <w:rsid w:val="30BD0FE2"/>
    <w:rsid w:val="310090B6"/>
    <w:rsid w:val="31114B2C"/>
    <w:rsid w:val="311F321E"/>
    <w:rsid w:val="31664336"/>
    <w:rsid w:val="31C98D3B"/>
    <w:rsid w:val="31DD253D"/>
    <w:rsid w:val="31E4E436"/>
    <w:rsid w:val="31EA8D77"/>
    <w:rsid w:val="31F720E3"/>
    <w:rsid w:val="3224BE01"/>
    <w:rsid w:val="32740F19"/>
    <w:rsid w:val="3277E94B"/>
    <w:rsid w:val="32B73E50"/>
    <w:rsid w:val="32D6D03A"/>
    <w:rsid w:val="32E88AC9"/>
    <w:rsid w:val="32ED3C92"/>
    <w:rsid w:val="32F1E6EA"/>
    <w:rsid w:val="32FD6CB6"/>
    <w:rsid w:val="3391B9C1"/>
    <w:rsid w:val="33925818"/>
    <w:rsid w:val="33DA2EC3"/>
    <w:rsid w:val="3406EC93"/>
    <w:rsid w:val="3429324C"/>
    <w:rsid w:val="3471E0A4"/>
    <w:rsid w:val="348B56C9"/>
    <w:rsid w:val="34E116B0"/>
    <w:rsid w:val="34E4DC5A"/>
    <w:rsid w:val="34FA2166"/>
    <w:rsid w:val="3539D2DD"/>
    <w:rsid w:val="3543606A"/>
    <w:rsid w:val="35A15492"/>
    <w:rsid w:val="35B3AC75"/>
    <w:rsid w:val="35BBEE4A"/>
    <w:rsid w:val="369F3918"/>
    <w:rsid w:val="36CADE79"/>
    <w:rsid w:val="36E31827"/>
    <w:rsid w:val="374AB344"/>
    <w:rsid w:val="375E34A4"/>
    <w:rsid w:val="378B982D"/>
    <w:rsid w:val="37991FBC"/>
    <w:rsid w:val="37D7793A"/>
    <w:rsid w:val="381D909F"/>
    <w:rsid w:val="38588E74"/>
    <w:rsid w:val="38B472A0"/>
    <w:rsid w:val="38BF588A"/>
    <w:rsid w:val="38C60C6C"/>
    <w:rsid w:val="38D6C75E"/>
    <w:rsid w:val="38FA9B90"/>
    <w:rsid w:val="395AD292"/>
    <w:rsid w:val="3A373AB4"/>
    <w:rsid w:val="3A94A546"/>
    <w:rsid w:val="3AA74ED6"/>
    <w:rsid w:val="3AAF815E"/>
    <w:rsid w:val="3ABF917C"/>
    <w:rsid w:val="3AC710F5"/>
    <w:rsid w:val="3B126E6F"/>
    <w:rsid w:val="3B3A4717"/>
    <w:rsid w:val="3B3AAFF4"/>
    <w:rsid w:val="3B43DF23"/>
    <w:rsid w:val="3B511F56"/>
    <w:rsid w:val="3B7FEC51"/>
    <w:rsid w:val="3B87CDF3"/>
    <w:rsid w:val="3BB284F5"/>
    <w:rsid w:val="3C46544F"/>
    <w:rsid w:val="3C4E6093"/>
    <w:rsid w:val="3C5330FA"/>
    <w:rsid w:val="3CD19FD5"/>
    <w:rsid w:val="3CE24B72"/>
    <w:rsid w:val="3CF2BFAF"/>
    <w:rsid w:val="3D055B07"/>
    <w:rsid w:val="3D157F7A"/>
    <w:rsid w:val="3D20143D"/>
    <w:rsid w:val="3DBCF580"/>
    <w:rsid w:val="3DF3B885"/>
    <w:rsid w:val="3DFA814F"/>
    <w:rsid w:val="3E2152B3"/>
    <w:rsid w:val="3E2B2EA2"/>
    <w:rsid w:val="3E3E6253"/>
    <w:rsid w:val="3E4BF46C"/>
    <w:rsid w:val="3E598CEF"/>
    <w:rsid w:val="3E7C73CD"/>
    <w:rsid w:val="3EC34E87"/>
    <w:rsid w:val="3ED62E25"/>
    <w:rsid w:val="3EF3A0F9"/>
    <w:rsid w:val="3F06FB3D"/>
    <w:rsid w:val="3F0A9078"/>
    <w:rsid w:val="3F0D5F34"/>
    <w:rsid w:val="3F133AE7"/>
    <w:rsid w:val="3F25A534"/>
    <w:rsid w:val="3F32CFAC"/>
    <w:rsid w:val="3F9B0933"/>
    <w:rsid w:val="3FC701BF"/>
    <w:rsid w:val="3FDF4920"/>
    <w:rsid w:val="4018442E"/>
    <w:rsid w:val="4032A1F2"/>
    <w:rsid w:val="4046652A"/>
    <w:rsid w:val="40507348"/>
    <w:rsid w:val="408BA052"/>
    <w:rsid w:val="40AF555C"/>
    <w:rsid w:val="40BA7ABB"/>
    <w:rsid w:val="40BEA50C"/>
    <w:rsid w:val="40EBB00A"/>
    <w:rsid w:val="40F91D0F"/>
    <w:rsid w:val="410156CE"/>
    <w:rsid w:val="410C0071"/>
    <w:rsid w:val="4194E937"/>
    <w:rsid w:val="41AD16E4"/>
    <w:rsid w:val="41BDCC98"/>
    <w:rsid w:val="4200009B"/>
    <w:rsid w:val="42002EE2"/>
    <w:rsid w:val="424F2BE9"/>
    <w:rsid w:val="425FE86D"/>
    <w:rsid w:val="42B31785"/>
    <w:rsid w:val="42C4AFB4"/>
    <w:rsid w:val="42CF6244"/>
    <w:rsid w:val="42FE17C1"/>
    <w:rsid w:val="435EE9C1"/>
    <w:rsid w:val="4378A8EF"/>
    <w:rsid w:val="43F7CB49"/>
    <w:rsid w:val="441E6F70"/>
    <w:rsid w:val="44324D3F"/>
    <w:rsid w:val="44416C82"/>
    <w:rsid w:val="457126DC"/>
    <w:rsid w:val="4597892F"/>
    <w:rsid w:val="459CCD9C"/>
    <w:rsid w:val="45C19C7A"/>
    <w:rsid w:val="45EEC6EE"/>
    <w:rsid w:val="46041D6C"/>
    <w:rsid w:val="46239445"/>
    <w:rsid w:val="463BDB37"/>
    <w:rsid w:val="466A9AF4"/>
    <w:rsid w:val="469109DC"/>
    <w:rsid w:val="46C112F3"/>
    <w:rsid w:val="46E288F0"/>
    <w:rsid w:val="475A32C2"/>
    <w:rsid w:val="475DBF92"/>
    <w:rsid w:val="47860B82"/>
    <w:rsid w:val="478B9E10"/>
    <w:rsid w:val="47975895"/>
    <w:rsid w:val="47B5BE62"/>
    <w:rsid w:val="47E0D9E8"/>
    <w:rsid w:val="480B5E0B"/>
    <w:rsid w:val="48960238"/>
    <w:rsid w:val="48CBC97A"/>
    <w:rsid w:val="48CE4755"/>
    <w:rsid w:val="48EB2F31"/>
    <w:rsid w:val="48FB9FD4"/>
    <w:rsid w:val="4919064D"/>
    <w:rsid w:val="4958CCD4"/>
    <w:rsid w:val="498F666B"/>
    <w:rsid w:val="49AC6842"/>
    <w:rsid w:val="49B59B3C"/>
    <w:rsid w:val="49B8E372"/>
    <w:rsid w:val="49EC373D"/>
    <w:rsid w:val="4AC16FE8"/>
    <w:rsid w:val="4AC4373C"/>
    <w:rsid w:val="4ACB2B6F"/>
    <w:rsid w:val="4B6B7501"/>
    <w:rsid w:val="4B71929B"/>
    <w:rsid w:val="4B935680"/>
    <w:rsid w:val="4BEDA256"/>
    <w:rsid w:val="4C3F43CD"/>
    <w:rsid w:val="4C4CC391"/>
    <w:rsid w:val="4C809690"/>
    <w:rsid w:val="4C83E312"/>
    <w:rsid w:val="4CA0E66F"/>
    <w:rsid w:val="4CB3BD8E"/>
    <w:rsid w:val="4CBDDE0B"/>
    <w:rsid w:val="4CCCC5DB"/>
    <w:rsid w:val="4CE19313"/>
    <w:rsid w:val="4D039C9B"/>
    <w:rsid w:val="4D0CE602"/>
    <w:rsid w:val="4D1E29D8"/>
    <w:rsid w:val="4D209524"/>
    <w:rsid w:val="4D5DB771"/>
    <w:rsid w:val="4D5EEB2C"/>
    <w:rsid w:val="4DA26992"/>
    <w:rsid w:val="4DC4BE9F"/>
    <w:rsid w:val="4E04D584"/>
    <w:rsid w:val="4E8016C9"/>
    <w:rsid w:val="4EAEB36C"/>
    <w:rsid w:val="4EE29748"/>
    <w:rsid w:val="4EE57AC3"/>
    <w:rsid w:val="4F03DDA9"/>
    <w:rsid w:val="4F05EE4A"/>
    <w:rsid w:val="4F0B39B4"/>
    <w:rsid w:val="4F152582"/>
    <w:rsid w:val="4F4FA91A"/>
    <w:rsid w:val="4F747AA2"/>
    <w:rsid w:val="4FA5B2A9"/>
    <w:rsid w:val="50649172"/>
    <w:rsid w:val="50CF92A9"/>
    <w:rsid w:val="5103E2BC"/>
    <w:rsid w:val="513632E1"/>
    <w:rsid w:val="51629280"/>
    <w:rsid w:val="51C098BE"/>
    <w:rsid w:val="51D99E66"/>
    <w:rsid w:val="51F488CA"/>
    <w:rsid w:val="5239D8FF"/>
    <w:rsid w:val="525BF056"/>
    <w:rsid w:val="52B3195F"/>
    <w:rsid w:val="52BA3FFA"/>
    <w:rsid w:val="534393D6"/>
    <w:rsid w:val="53DBB80C"/>
    <w:rsid w:val="5429A941"/>
    <w:rsid w:val="54900614"/>
    <w:rsid w:val="5498C25D"/>
    <w:rsid w:val="54A3C351"/>
    <w:rsid w:val="54CEEC2F"/>
    <w:rsid w:val="5550C74E"/>
    <w:rsid w:val="556D03BC"/>
    <w:rsid w:val="55789BDA"/>
    <w:rsid w:val="55ACA3EB"/>
    <w:rsid w:val="55B2F2BB"/>
    <w:rsid w:val="55E6A5B1"/>
    <w:rsid w:val="55F5A81F"/>
    <w:rsid w:val="5650EC9E"/>
    <w:rsid w:val="5654C116"/>
    <w:rsid w:val="565D8F70"/>
    <w:rsid w:val="56697BB1"/>
    <w:rsid w:val="567A5AD0"/>
    <w:rsid w:val="567DB46C"/>
    <w:rsid w:val="56BA8384"/>
    <w:rsid w:val="56BB7E22"/>
    <w:rsid w:val="56C3AB15"/>
    <w:rsid w:val="56C4832E"/>
    <w:rsid w:val="56C8491E"/>
    <w:rsid w:val="56F6410D"/>
    <w:rsid w:val="5700ED18"/>
    <w:rsid w:val="576A8993"/>
    <w:rsid w:val="577BC19C"/>
    <w:rsid w:val="57908B96"/>
    <w:rsid w:val="5808CAA1"/>
    <w:rsid w:val="5864197F"/>
    <w:rsid w:val="5867737E"/>
    <w:rsid w:val="5878549F"/>
    <w:rsid w:val="58A44A2C"/>
    <w:rsid w:val="58B6F85D"/>
    <w:rsid w:val="58E8ECC8"/>
    <w:rsid w:val="593C9245"/>
    <w:rsid w:val="5944B86D"/>
    <w:rsid w:val="5972CA3C"/>
    <w:rsid w:val="59732459"/>
    <w:rsid w:val="597DC582"/>
    <w:rsid w:val="59C8EA8F"/>
    <w:rsid w:val="59CF7B64"/>
    <w:rsid w:val="59E36347"/>
    <w:rsid w:val="5A321B96"/>
    <w:rsid w:val="5A496C8D"/>
    <w:rsid w:val="5A71C7BD"/>
    <w:rsid w:val="5ACF2DB5"/>
    <w:rsid w:val="5B068582"/>
    <w:rsid w:val="5B5AB79F"/>
    <w:rsid w:val="5B670F14"/>
    <w:rsid w:val="5B6B8A5A"/>
    <w:rsid w:val="5B7A2A5F"/>
    <w:rsid w:val="5B865E49"/>
    <w:rsid w:val="5B8CBA7E"/>
    <w:rsid w:val="5BAB8789"/>
    <w:rsid w:val="5C02CCCF"/>
    <w:rsid w:val="5D06ABBB"/>
    <w:rsid w:val="5D0F3785"/>
    <w:rsid w:val="5D4C7028"/>
    <w:rsid w:val="5D5A65F2"/>
    <w:rsid w:val="5D7F28AC"/>
    <w:rsid w:val="5DE6B87F"/>
    <w:rsid w:val="5E8E4B11"/>
    <w:rsid w:val="5EB5949D"/>
    <w:rsid w:val="5ED44AF2"/>
    <w:rsid w:val="5F2AA222"/>
    <w:rsid w:val="5F52A2D2"/>
    <w:rsid w:val="5FDD8386"/>
    <w:rsid w:val="5FE3C49F"/>
    <w:rsid w:val="5FF3D94D"/>
    <w:rsid w:val="60096FA0"/>
    <w:rsid w:val="6067A0B2"/>
    <w:rsid w:val="60855E7F"/>
    <w:rsid w:val="60E023B6"/>
    <w:rsid w:val="61BC0504"/>
    <w:rsid w:val="61C574DA"/>
    <w:rsid w:val="6217C052"/>
    <w:rsid w:val="62699626"/>
    <w:rsid w:val="626D7901"/>
    <w:rsid w:val="626E0F49"/>
    <w:rsid w:val="62ABAE82"/>
    <w:rsid w:val="63190A13"/>
    <w:rsid w:val="6392DAC5"/>
    <w:rsid w:val="63AA3135"/>
    <w:rsid w:val="63ADF1C1"/>
    <w:rsid w:val="63BB79FB"/>
    <w:rsid w:val="63C9A776"/>
    <w:rsid w:val="63CA5123"/>
    <w:rsid w:val="63EAABF5"/>
    <w:rsid w:val="63F680D8"/>
    <w:rsid w:val="641AC330"/>
    <w:rsid w:val="649920A4"/>
    <w:rsid w:val="649C7C60"/>
    <w:rsid w:val="64A3A8FC"/>
    <w:rsid w:val="64DD77C6"/>
    <w:rsid w:val="64F8B53C"/>
    <w:rsid w:val="64FF40C8"/>
    <w:rsid w:val="651679AE"/>
    <w:rsid w:val="6524D621"/>
    <w:rsid w:val="6539A853"/>
    <w:rsid w:val="65402880"/>
    <w:rsid w:val="657EB93C"/>
    <w:rsid w:val="65BFF88C"/>
    <w:rsid w:val="65E37499"/>
    <w:rsid w:val="6617F641"/>
    <w:rsid w:val="66407B85"/>
    <w:rsid w:val="66BC24ED"/>
    <w:rsid w:val="66E847B5"/>
    <w:rsid w:val="67427DF1"/>
    <w:rsid w:val="674A303F"/>
    <w:rsid w:val="674CDCE4"/>
    <w:rsid w:val="6785A981"/>
    <w:rsid w:val="679D8FFF"/>
    <w:rsid w:val="67D92B51"/>
    <w:rsid w:val="67DE6996"/>
    <w:rsid w:val="67E14040"/>
    <w:rsid w:val="68602A1B"/>
    <w:rsid w:val="6866B1E1"/>
    <w:rsid w:val="6943AECB"/>
    <w:rsid w:val="6943CFD9"/>
    <w:rsid w:val="694825AD"/>
    <w:rsid w:val="695BE54A"/>
    <w:rsid w:val="6969A43F"/>
    <w:rsid w:val="699729AF"/>
    <w:rsid w:val="69A69EB0"/>
    <w:rsid w:val="69BC554C"/>
    <w:rsid w:val="69DDF1EB"/>
    <w:rsid w:val="6A2BD803"/>
    <w:rsid w:val="6A42D0A0"/>
    <w:rsid w:val="6A541714"/>
    <w:rsid w:val="6A704309"/>
    <w:rsid w:val="6A845E59"/>
    <w:rsid w:val="6AB6E79B"/>
    <w:rsid w:val="6ACFE36B"/>
    <w:rsid w:val="6AD407C1"/>
    <w:rsid w:val="6AEC0A37"/>
    <w:rsid w:val="6AF31591"/>
    <w:rsid w:val="6B08E87E"/>
    <w:rsid w:val="6B665AC2"/>
    <w:rsid w:val="6B70E32B"/>
    <w:rsid w:val="6BA5B1C7"/>
    <w:rsid w:val="6BC52CC8"/>
    <w:rsid w:val="6C1EFC6D"/>
    <w:rsid w:val="6C8411E0"/>
    <w:rsid w:val="6C9EFE66"/>
    <w:rsid w:val="6CA7BEEC"/>
    <w:rsid w:val="6CC0FF63"/>
    <w:rsid w:val="6CDC999A"/>
    <w:rsid w:val="6D0124BD"/>
    <w:rsid w:val="6D045506"/>
    <w:rsid w:val="6D6F319A"/>
    <w:rsid w:val="6D7C238B"/>
    <w:rsid w:val="6D7D7078"/>
    <w:rsid w:val="6DD30BA4"/>
    <w:rsid w:val="6E03163F"/>
    <w:rsid w:val="6E2D7D50"/>
    <w:rsid w:val="6E3D8D10"/>
    <w:rsid w:val="6E8A7206"/>
    <w:rsid w:val="6EA8906A"/>
    <w:rsid w:val="6EB9FDDB"/>
    <w:rsid w:val="6EDD2579"/>
    <w:rsid w:val="6F5FCA52"/>
    <w:rsid w:val="6F7814D1"/>
    <w:rsid w:val="6F9D9B63"/>
    <w:rsid w:val="6FB06BE4"/>
    <w:rsid w:val="6FC50842"/>
    <w:rsid w:val="6FEE2803"/>
    <w:rsid w:val="704072FB"/>
    <w:rsid w:val="7073E186"/>
    <w:rsid w:val="70E88D44"/>
    <w:rsid w:val="70F49198"/>
    <w:rsid w:val="70FAB330"/>
    <w:rsid w:val="712029AA"/>
    <w:rsid w:val="7140BCCD"/>
    <w:rsid w:val="7178E846"/>
    <w:rsid w:val="71AAD13C"/>
    <w:rsid w:val="71C637CF"/>
    <w:rsid w:val="71E9B267"/>
    <w:rsid w:val="7207D7DF"/>
    <w:rsid w:val="720C2EE8"/>
    <w:rsid w:val="7221292E"/>
    <w:rsid w:val="72439505"/>
    <w:rsid w:val="7251215E"/>
    <w:rsid w:val="726E915D"/>
    <w:rsid w:val="72992451"/>
    <w:rsid w:val="72FD5E7A"/>
    <w:rsid w:val="732CB773"/>
    <w:rsid w:val="739BF807"/>
    <w:rsid w:val="741C6CAD"/>
    <w:rsid w:val="746B683E"/>
    <w:rsid w:val="74ED247D"/>
    <w:rsid w:val="7513A0C3"/>
    <w:rsid w:val="751B9398"/>
    <w:rsid w:val="7522E897"/>
    <w:rsid w:val="75E95AC9"/>
    <w:rsid w:val="7601B267"/>
    <w:rsid w:val="7611CBC9"/>
    <w:rsid w:val="764525B4"/>
    <w:rsid w:val="766FF7D5"/>
    <w:rsid w:val="769117E8"/>
    <w:rsid w:val="769FE78C"/>
    <w:rsid w:val="76E259D2"/>
    <w:rsid w:val="773D836A"/>
    <w:rsid w:val="775D07DC"/>
    <w:rsid w:val="776390C6"/>
    <w:rsid w:val="77696F84"/>
    <w:rsid w:val="778F7BCD"/>
    <w:rsid w:val="77921F11"/>
    <w:rsid w:val="77B47E51"/>
    <w:rsid w:val="77CCD6F0"/>
    <w:rsid w:val="7818A726"/>
    <w:rsid w:val="7826B28C"/>
    <w:rsid w:val="78380F4B"/>
    <w:rsid w:val="78584EF3"/>
    <w:rsid w:val="78A7D881"/>
    <w:rsid w:val="78C638B8"/>
    <w:rsid w:val="78C73704"/>
    <w:rsid w:val="794D1AAC"/>
    <w:rsid w:val="794D3543"/>
    <w:rsid w:val="7971C0A9"/>
    <w:rsid w:val="798CCA1E"/>
    <w:rsid w:val="79A74A34"/>
    <w:rsid w:val="79BDC8EE"/>
    <w:rsid w:val="79C9960A"/>
    <w:rsid w:val="7A0C546E"/>
    <w:rsid w:val="7A8201B7"/>
    <w:rsid w:val="7A8AC5D0"/>
    <w:rsid w:val="7AA7A21C"/>
    <w:rsid w:val="7AD4A296"/>
    <w:rsid w:val="7AF3EE21"/>
    <w:rsid w:val="7B8EF47B"/>
    <w:rsid w:val="7B901AAA"/>
    <w:rsid w:val="7BEAD1EB"/>
    <w:rsid w:val="7BFB4DC9"/>
    <w:rsid w:val="7C6CD131"/>
    <w:rsid w:val="7CD1F4A1"/>
    <w:rsid w:val="7CE2589A"/>
    <w:rsid w:val="7D4422E1"/>
    <w:rsid w:val="7D8E7862"/>
    <w:rsid w:val="7D92C80C"/>
    <w:rsid w:val="7E14B38D"/>
    <w:rsid w:val="7E313B7A"/>
    <w:rsid w:val="7E39378E"/>
    <w:rsid w:val="7E3D6640"/>
    <w:rsid w:val="7E5CCBC0"/>
    <w:rsid w:val="7E7D4685"/>
    <w:rsid w:val="7EB75E94"/>
    <w:rsid w:val="7ECD7A2F"/>
    <w:rsid w:val="7F2A7A1C"/>
    <w:rsid w:val="7F763044"/>
    <w:rsid w:val="7FAF7C6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9107D"/>
  <w15:docId w15:val="{1A87B6D2-32CD-4270-8178-CA631404E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41D"/>
    <w:pPr>
      <w:spacing w:before="120" w:after="0" w:line="240" w:lineRule="auto"/>
      <w:jc w:val="both"/>
    </w:pPr>
    <w:rPr>
      <w:rFonts w:ascii="Arial" w:hAnsi="Arial" w:cs="Arial"/>
      <w:shd w:val="clear" w:color="auto" w:fill="FFFFFF"/>
    </w:rPr>
  </w:style>
  <w:style w:type="paragraph" w:styleId="Ttulo1">
    <w:name w:val="heading 1"/>
    <w:basedOn w:val="Normal"/>
    <w:next w:val="Normal"/>
    <w:link w:val="Ttulo1Car"/>
    <w:uiPriority w:val="9"/>
    <w:qFormat/>
    <w:rsid w:val="00215197"/>
    <w:pPr>
      <w:numPr>
        <w:numId w:val="11"/>
      </w:numPr>
      <w:spacing w:before="360"/>
      <w:ind w:left="357" w:hanging="357"/>
      <w:outlineLvl w:val="0"/>
    </w:pPr>
  </w:style>
  <w:style w:type="paragraph" w:styleId="Ttulo2">
    <w:name w:val="heading 2"/>
    <w:basedOn w:val="Normal"/>
    <w:next w:val="Normal"/>
    <w:link w:val="Ttulo2Car"/>
    <w:uiPriority w:val="9"/>
    <w:unhideWhenUsed/>
    <w:qFormat/>
    <w:rsid w:val="00215197"/>
    <w:pPr>
      <w:keepNext/>
      <w:keepLines/>
      <w:widowControl w:val="0"/>
      <w:numPr>
        <w:ilvl w:val="1"/>
        <w:numId w:val="11"/>
      </w:numPr>
      <w:spacing w:before="240"/>
      <w:ind w:left="709"/>
      <w:outlineLvl w:val="1"/>
    </w:pPr>
    <w:rPr>
      <w:rFonts w:eastAsiaTheme="majorEastAsia"/>
      <w:bCs/>
      <w:lang w:val="es-ES_tradnl"/>
    </w:rPr>
  </w:style>
  <w:style w:type="paragraph" w:styleId="Ttulo3">
    <w:name w:val="heading 3"/>
    <w:basedOn w:val="Ttulo4"/>
    <w:next w:val="Normal"/>
    <w:link w:val="Ttulo3Car"/>
    <w:uiPriority w:val="9"/>
    <w:unhideWhenUsed/>
    <w:qFormat/>
    <w:rsid w:val="00D62877"/>
    <w:pPr>
      <w:outlineLvl w:val="2"/>
    </w:pPr>
  </w:style>
  <w:style w:type="paragraph" w:styleId="Ttulo4">
    <w:name w:val="heading 4"/>
    <w:basedOn w:val="Normal"/>
    <w:next w:val="Normal"/>
    <w:link w:val="Ttulo4Car"/>
    <w:uiPriority w:val="9"/>
    <w:unhideWhenUsed/>
    <w:qFormat/>
    <w:rsid w:val="00F23C05"/>
    <w:pPr>
      <w:widowControl w:val="0"/>
      <w:numPr>
        <w:numId w:val="14"/>
      </w:numPr>
      <w:spacing w:after="120"/>
      <w:outlineLvl w:val="3"/>
    </w:pPr>
    <w:rPr>
      <w:szCs w:val="24"/>
      <w:shd w:val="clear" w:color="auto" w:fill="auto"/>
      <w:lang w:val="es-ES_tradnl"/>
    </w:rPr>
  </w:style>
  <w:style w:type="paragraph" w:styleId="Ttulo5">
    <w:name w:val="heading 5"/>
    <w:basedOn w:val="Prrafodelista"/>
    <w:next w:val="Normal"/>
    <w:link w:val="Ttulo5Car"/>
    <w:uiPriority w:val="9"/>
    <w:unhideWhenUsed/>
    <w:qFormat/>
    <w:rsid w:val="00572465"/>
    <w:pPr>
      <w:widowControl w:val="0"/>
      <w:numPr>
        <w:numId w:val="10"/>
      </w:numPr>
      <w:ind w:right="-1"/>
      <w:outlineLvl w:val="4"/>
    </w:pPr>
    <w:rPr>
      <w:szCs w:val="24"/>
      <w:lang w:val="es-ES_tradnl"/>
    </w:rPr>
  </w:style>
  <w:style w:type="paragraph" w:styleId="Ttulo6">
    <w:name w:val="heading 6"/>
    <w:basedOn w:val="Normal"/>
    <w:next w:val="Normal"/>
    <w:link w:val="Ttulo6Car"/>
    <w:autoRedefine/>
    <w:uiPriority w:val="9"/>
    <w:unhideWhenUsed/>
    <w:qFormat/>
    <w:rsid w:val="00BB25BE"/>
    <w:pPr>
      <w:widowControl w:val="0"/>
      <w:numPr>
        <w:numId w:val="9"/>
      </w:numPr>
      <w:ind w:left="1560" w:right="-1"/>
      <w:contextualSpacing/>
      <w:outlineLvl w:val="5"/>
    </w:pPr>
    <w:rPr>
      <w:szCs w:val="24"/>
      <w:lang w:val="es-ES_tradnl"/>
    </w:rPr>
  </w:style>
  <w:style w:type="paragraph" w:styleId="Ttulo7">
    <w:name w:val="heading 7"/>
    <w:basedOn w:val="Ttulo5"/>
    <w:next w:val="Normal"/>
    <w:link w:val="Ttulo7Car"/>
    <w:uiPriority w:val="9"/>
    <w:unhideWhenUsed/>
    <w:qFormat/>
    <w:rsid w:val="000D6AB2"/>
    <w:pPr>
      <w:outlineLvl w:val="6"/>
    </w:pPr>
  </w:style>
  <w:style w:type="paragraph" w:styleId="Ttulo8">
    <w:name w:val="heading 8"/>
    <w:basedOn w:val="Ttulo1"/>
    <w:next w:val="Normal"/>
    <w:link w:val="Ttulo8Car"/>
    <w:uiPriority w:val="9"/>
    <w:unhideWhenUsed/>
    <w:qFormat/>
    <w:rsid w:val="001478E6"/>
    <w:pPr>
      <w:outlineLvl w:val="7"/>
    </w:pPr>
  </w:style>
  <w:style w:type="paragraph" w:styleId="Ttulo9">
    <w:name w:val="heading 9"/>
    <w:basedOn w:val="Ttulo2"/>
    <w:next w:val="Normal"/>
    <w:link w:val="Ttulo9Car"/>
    <w:uiPriority w:val="9"/>
    <w:unhideWhenUsed/>
    <w:qFormat/>
    <w:rsid w:val="001478E6"/>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5197"/>
    <w:rPr>
      <w:rFonts w:ascii="Arial" w:hAnsi="Arial" w:cs="Arial"/>
    </w:rPr>
  </w:style>
  <w:style w:type="character" w:customStyle="1" w:styleId="Ttulo2Car">
    <w:name w:val="Título 2 Car"/>
    <w:basedOn w:val="Fuentedeprrafopredeter"/>
    <w:link w:val="Ttulo2"/>
    <w:uiPriority w:val="9"/>
    <w:rsid w:val="00215197"/>
    <w:rPr>
      <w:rFonts w:ascii="Arial" w:eastAsiaTheme="majorEastAsia" w:hAnsi="Arial" w:cs="Arial"/>
      <w:bCs/>
      <w:lang w:val="es-ES_tradnl"/>
    </w:rPr>
  </w:style>
  <w:style w:type="character" w:customStyle="1" w:styleId="Ttulo3Car">
    <w:name w:val="Título 3 Car"/>
    <w:basedOn w:val="Fuentedeprrafopredeter"/>
    <w:link w:val="Ttulo3"/>
    <w:uiPriority w:val="9"/>
    <w:rsid w:val="00D62877"/>
    <w:rPr>
      <w:rFonts w:ascii="Arial" w:hAnsi="Arial" w:cs="Arial"/>
      <w:szCs w:val="24"/>
      <w:lang w:val="es-ES_tradnl"/>
    </w:rPr>
  </w:style>
  <w:style w:type="character" w:customStyle="1" w:styleId="Ttulo4Car">
    <w:name w:val="Título 4 Car"/>
    <w:basedOn w:val="Fuentedeprrafopredeter"/>
    <w:link w:val="Ttulo4"/>
    <w:uiPriority w:val="9"/>
    <w:rsid w:val="00F23C05"/>
    <w:rPr>
      <w:rFonts w:ascii="Arial" w:hAnsi="Arial" w:cs="Arial"/>
      <w:szCs w:val="24"/>
      <w:lang w:val="es-ES_tradnl"/>
    </w:rPr>
  </w:style>
  <w:style w:type="character" w:customStyle="1" w:styleId="Ttulo5Car">
    <w:name w:val="Título 5 Car"/>
    <w:basedOn w:val="Fuentedeprrafopredeter"/>
    <w:link w:val="Ttulo5"/>
    <w:uiPriority w:val="9"/>
    <w:rsid w:val="00572465"/>
    <w:rPr>
      <w:rFonts w:ascii="Arial" w:hAnsi="Arial" w:cs="Arial"/>
      <w:szCs w:val="24"/>
      <w:lang w:val="es-ES_tradnl"/>
    </w:rPr>
  </w:style>
  <w:style w:type="character" w:customStyle="1" w:styleId="Ttulo6Car">
    <w:name w:val="Título 6 Car"/>
    <w:basedOn w:val="Fuentedeprrafopredeter"/>
    <w:link w:val="Ttulo6"/>
    <w:uiPriority w:val="9"/>
    <w:rsid w:val="00BB25BE"/>
    <w:rPr>
      <w:rFonts w:ascii="Arial" w:hAnsi="Arial" w:cs="Arial"/>
      <w:szCs w:val="24"/>
      <w:lang w:val="es-ES_tradnl"/>
    </w:rPr>
  </w:style>
  <w:style w:type="character" w:customStyle="1" w:styleId="Ttulo7Car">
    <w:name w:val="Título 7 Car"/>
    <w:basedOn w:val="Fuentedeprrafopredeter"/>
    <w:link w:val="Ttulo7"/>
    <w:uiPriority w:val="9"/>
    <w:rsid w:val="000D6AB2"/>
    <w:rPr>
      <w:rFonts w:ascii="Arial" w:hAnsi="Arial" w:cs="Arial"/>
      <w:szCs w:val="24"/>
      <w:lang w:val="es-ES_tradnl"/>
    </w:rPr>
  </w:style>
  <w:style w:type="character" w:customStyle="1" w:styleId="Ttulo8Car">
    <w:name w:val="Título 8 Car"/>
    <w:basedOn w:val="Fuentedeprrafopredeter"/>
    <w:link w:val="Ttulo8"/>
    <w:uiPriority w:val="9"/>
    <w:rsid w:val="001478E6"/>
    <w:rPr>
      <w:rFonts w:ascii="Arial" w:hAnsi="Arial" w:cs="Arial"/>
    </w:rPr>
  </w:style>
  <w:style w:type="character" w:customStyle="1" w:styleId="Ttulo9Car">
    <w:name w:val="Título 9 Car"/>
    <w:basedOn w:val="Fuentedeprrafopredeter"/>
    <w:link w:val="Ttulo9"/>
    <w:uiPriority w:val="9"/>
    <w:rsid w:val="001478E6"/>
    <w:rPr>
      <w:rFonts w:ascii="Arial" w:eastAsiaTheme="majorEastAsia" w:hAnsi="Arial" w:cs="Arial"/>
      <w:bCs/>
      <w:lang w:val="es-ES_tradnl"/>
    </w:rPr>
  </w:style>
  <w:style w:type="paragraph" w:styleId="Textoindependiente3">
    <w:name w:val="Body Text 3"/>
    <w:basedOn w:val="Normal"/>
    <w:link w:val="Textoindependiente3Car"/>
    <w:rsid w:val="000218A3"/>
    <w:pPr>
      <w:keepLines/>
      <w:spacing w:after="240"/>
      <w:ind w:left="176"/>
    </w:pPr>
    <w:rPr>
      <w:rFonts w:eastAsia="Times New Roman" w:cs="Times New Roman"/>
      <w:b/>
      <w:sz w:val="36"/>
      <w:szCs w:val="20"/>
      <w:lang w:eastAsia="es-ES"/>
    </w:rPr>
  </w:style>
  <w:style w:type="character" w:customStyle="1" w:styleId="Textoindependiente3Car">
    <w:name w:val="Texto independiente 3 Car"/>
    <w:basedOn w:val="Fuentedeprrafopredeter"/>
    <w:link w:val="Textoindependiente3"/>
    <w:rsid w:val="000218A3"/>
    <w:rPr>
      <w:rFonts w:ascii="Arial" w:eastAsia="Times New Roman" w:hAnsi="Arial" w:cs="Times New Roman"/>
      <w:b/>
      <w:sz w:val="36"/>
      <w:szCs w:val="20"/>
      <w:lang w:eastAsia="es-ES"/>
    </w:rPr>
  </w:style>
  <w:style w:type="paragraph" w:styleId="TDC1">
    <w:name w:val="toc 1"/>
    <w:basedOn w:val="Normal"/>
    <w:next w:val="Normal"/>
    <w:autoRedefine/>
    <w:semiHidden/>
    <w:rsid w:val="000218A3"/>
    <w:pPr>
      <w:keepLines/>
      <w:spacing w:after="120"/>
      <w:ind w:left="176"/>
    </w:pPr>
    <w:rPr>
      <w:rFonts w:eastAsia="Times New Roman" w:cs="Times New Roman"/>
      <w:b/>
      <w:caps/>
      <w:sz w:val="24"/>
      <w:szCs w:val="20"/>
      <w:lang w:eastAsia="es-ES"/>
    </w:rPr>
  </w:style>
  <w:style w:type="paragraph" w:styleId="TDC2">
    <w:name w:val="toc 2"/>
    <w:basedOn w:val="Normal"/>
    <w:next w:val="Normal"/>
    <w:autoRedefine/>
    <w:semiHidden/>
    <w:rsid w:val="000218A3"/>
    <w:pPr>
      <w:keepLines/>
      <w:spacing w:after="240"/>
      <w:ind w:left="220"/>
    </w:pPr>
    <w:rPr>
      <w:rFonts w:eastAsia="Times New Roman" w:cs="Times New Roman"/>
      <w:i/>
      <w:smallCaps/>
      <w:szCs w:val="20"/>
      <w:lang w:eastAsia="es-ES"/>
    </w:rPr>
  </w:style>
  <w:style w:type="paragraph" w:styleId="TDC3">
    <w:name w:val="toc 3"/>
    <w:basedOn w:val="Normal"/>
    <w:next w:val="Normal"/>
    <w:autoRedefine/>
    <w:semiHidden/>
    <w:rsid w:val="000218A3"/>
    <w:pPr>
      <w:keepLines/>
      <w:spacing w:after="240"/>
      <w:ind w:left="440"/>
    </w:pPr>
    <w:rPr>
      <w:rFonts w:eastAsia="Times New Roman" w:cs="Times New Roman"/>
      <w:sz w:val="20"/>
      <w:szCs w:val="20"/>
      <w:lang w:eastAsia="es-ES"/>
    </w:rPr>
  </w:style>
  <w:style w:type="paragraph" w:styleId="TDC4">
    <w:name w:val="toc 4"/>
    <w:basedOn w:val="Normal"/>
    <w:next w:val="Normal"/>
    <w:autoRedefine/>
    <w:semiHidden/>
    <w:rsid w:val="000218A3"/>
    <w:pPr>
      <w:keepLines/>
      <w:spacing w:after="240"/>
      <w:ind w:left="660"/>
    </w:pPr>
    <w:rPr>
      <w:rFonts w:eastAsia="Times New Roman" w:cs="Times New Roman"/>
      <w:sz w:val="18"/>
      <w:szCs w:val="20"/>
      <w:lang w:eastAsia="es-ES"/>
    </w:rPr>
  </w:style>
  <w:style w:type="paragraph" w:styleId="Listaconvietas">
    <w:name w:val="List Bullet"/>
    <w:basedOn w:val="Normal"/>
    <w:autoRedefine/>
    <w:rsid w:val="000218A3"/>
    <w:pPr>
      <w:keepLines/>
      <w:ind w:left="720"/>
    </w:pPr>
    <w:rPr>
      <w:rFonts w:eastAsia="Times New Roman"/>
      <w:szCs w:val="20"/>
      <w:lang w:eastAsia="es-ES"/>
    </w:rPr>
  </w:style>
  <w:style w:type="paragraph" w:styleId="Encabezado">
    <w:name w:val="header"/>
    <w:basedOn w:val="Normal"/>
    <w:link w:val="EncabezadoCar"/>
    <w:uiPriority w:val="99"/>
    <w:rsid w:val="000218A3"/>
    <w:pPr>
      <w:keepLines/>
      <w:tabs>
        <w:tab w:val="right" w:pos="10206"/>
      </w:tabs>
      <w:spacing w:after="240"/>
      <w:ind w:left="176"/>
    </w:pPr>
    <w:rPr>
      <w:rFonts w:eastAsia="Times New Roman" w:cs="Times New Roman"/>
      <w:b/>
      <w:i/>
      <w:szCs w:val="20"/>
      <w:lang w:eastAsia="es-ES"/>
    </w:rPr>
  </w:style>
  <w:style w:type="character" w:customStyle="1" w:styleId="EncabezadoCar">
    <w:name w:val="Encabezado Car"/>
    <w:basedOn w:val="Fuentedeprrafopredeter"/>
    <w:link w:val="Encabezado"/>
    <w:uiPriority w:val="99"/>
    <w:rsid w:val="000218A3"/>
    <w:rPr>
      <w:rFonts w:ascii="Arial" w:eastAsia="Times New Roman" w:hAnsi="Arial" w:cs="Times New Roman"/>
      <w:b/>
      <w:i/>
      <w:sz w:val="21"/>
      <w:szCs w:val="20"/>
      <w:lang w:eastAsia="es-ES"/>
    </w:rPr>
  </w:style>
  <w:style w:type="character" w:styleId="Nmerodepgina">
    <w:name w:val="page number"/>
    <w:basedOn w:val="Fuentedeprrafopredeter"/>
    <w:rsid w:val="000218A3"/>
    <w:rPr>
      <w:rFonts w:ascii="Arial" w:hAnsi="Arial"/>
      <w:sz w:val="20"/>
    </w:rPr>
  </w:style>
  <w:style w:type="paragraph" w:styleId="Piedepgina">
    <w:name w:val="footer"/>
    <w:basedOn w:val="Normal"/>
    <w:link w:val="PiedepginaCar"/>
    <w:uiPriority w:val="99"/>
    <w:rsid w:val="000218A3"/>
    <w:pPr>
      <w:keepLines/>
      <w:pBdr>
        <w:top w:val="single" w:sz="4" w:space="1" w:color="auto"/>
      </w:pBdr>
      <w:tabs>
        <w:tab w:val="center" w:pos="4252"/>
        <w:tab w:val="right" w:pos="9923"/>
      </w:tabs>
      <w:spacing w:after="240"/>
      <w:ind w:left="176"/>
    </w:pPr>
    <w:rPr>
      <w:rFonts w:eastAsia="Times New Roman" w:cs="Times New Roman"/>
      <w:i/>
      <w:sz w:val="16"/>
      <w:szCs w:val="20"/>
      <w:lang w:eastAsia="es-ES"/>
    </w:rPr>
  </w:style>
  <w:style w:type="character" w:customStyle="1" w:styleId="PiedepginaCar">
    <w:name w:val="Pie de página Car"/>
    <w:basedOn w:val="Fuentedeprrafopredeter"/>
    <w:link w:val="Piedepgina"/>
    <w:uiPriority w:val="99"/>
    <w:rsid w:val="000218A3"/>
    <w:rPr>
      <w:rFonts w:ascii="Arial" w:eastAsia="Times New Roman" w:hAnsi="Arial" w:cs="Times New Roman"/>
      <w:i/>
      <w:sz w:val="16"/>
      <w:szCs w:val="20"/>
      <w:lang w:eastAsia="es-ES"/>
    </w:rPr>
  </w:style>
  <w:style w:type="paragraph" w:styleId="Textoindependiente">
    <w:name w:val="Body Text"/>
    <w:basedOn w:val="Normal"/>
    <w:link w:val="TextoindependienteCar"/>
    <w:rsid w:val="000218A3"/>
    <w:pPr>
      <w:spacing w:after="240"/>
      <w:ind w:left="176"/>
    </w:pPr>
    <w:rPr>
      <w:rFonts w:eastAsia="Times New Roman"/>
      <w:sz w:val="24"/>
      <w:szCs w:val="24"/>
      <w:lang w:eastAsia="es-ES"/>
    </w:rPr>
  </w:style>
  <w:style w:type="character" w:customStyle="1" w:styleId="TextoindependienteCar">
    <w:name w:val="Texto independiente Car"/>
    <w:basedOn w:val="Fuentedeprrafopredeter"/>
    <w:link w:val="Textoindependiente"/>
    <w:rsid w:val="000218A3"/>
    <w:rPr>
      <w:rFonts w:ascii="Arial" w:eastAsia="Times New Roman" w:hAnsi="Arial" w:cs="Arial"/>
      <w:sz w:val="24"/>
      <w:szCs w:val="24"/>
      <w:lang w:eastAsia="es-ES"/>
    </w:rPr>
  </w:style>
  <w:style w:type="paragraph" w:styleId="Textodeglobo">
    <w:name w:val="Balloon Text"/>
    <w:basedOn w:val="Normal"/>
    <w:link w:val="TextodegloboCar"/>
    <w:semiHidden/>
    <w:rsid w:val="000218A3"/>
    <w:pPr>
      <w:spacing w:after="240"/>
      <w:ind w:left="176"/>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0218A3"/>
    <w:rPr>
      <w:rFonts w:ascii="Tahoma" w:eastAsia="Times New Roman" w:hAnsi="Tahoma" w:cs="Tahoma"/>
      <w:sz w:val="16"/>
      <w:szCs w:val="16"/>
      <w:lang w:eastAsia="es-ES"/>
    </w:rPr>
  </w:style>
  <w:style w:type="paragraph" w:styleId="TDC5">
    <w:name w:val="toc 5"/>
    <w:basedOn w:val="Normal"/>
    <w:next w:val="Normal"/>
    <w:autoRedefine/>
    <w:semiHidden/>
    <w:rsid w:val="000218A3"/>
    <w:pPr>
      <w:spacing w:after="240"/>
      <w:ind w:left="960"/>
    </w:pPr>
    <w:rPr>
      <w:rFonts w:eastAsia="Times New Roman" w:cs="Times New Roman"/>
      <w:sz w:val="24"/>
      <w:szCs w:val="24"/>
      <w:lang w:eastAsia="es-ES"/>
    </w:rPr>
  </w:style>
  <w:style w:type="paragraph" w:styleId="TDC6">
    <w:name w:val="toc 6"/>
    <w:basedOn w:val="Normal"/>
    <w:next w:val="Normal"/>
    <w:autoRedefine/>
    <w:semiHidden/>
    <w:rsid w:val="000218A3"/>
    <w:pPr>
      <w:spacing w:after="240"/>
      <w:ind w:left="1200"/>
    </w:pPr>
    <w:rPr>
      <w:rFonts w:eastAsia="Times New Roman" w:cs="Times New Roman"/>
      <w:sz w:val="24"/>
      <w:szCs w:val="24"/>
      <w:lang w:eastAsia="es-ES"/>
    </w:rPr>
  </w:style>
  <w:style w:type="paragraph" w:styleId="TDC7">
    <w:name w:val="toc 7"/>
    <w:basedOn w:val="Normal"/>
    <w:next w:val="Normal"/>
    <w:autoRedefine/>
    <w:semiHidden/>
    <w:rsid w:val="000218A3"/>
    <w:pPr>
      <w:spacing w:after="240"/>
      <w:ind w:left="1440"/>
    </w:pPr>
    <w:rPr>
      <w:rFonts w:eastAsia="Times New Roman" w:cs="Times New Roman"/>
      <w:sz w:val="24"/>
      <w:szCs w:val="24"/>
      <w:lang w:eastAsia="es-ES"/>
    </w:rPr>
  </w:style>
  <w:style w:type="paragraph" w:styleId="TDC8">
    <w:name w:val="toc 8"/>
    <w:basedOn w:val="Normal"/>
    <w:next w:val="Normal"/>
    <w:autoRedefine/>
    <w:semiHidden/>
    <w:rsid w:val="000218A3"/>
    <w:pPr>
      <w:spacing w:after="240"/>
      <w:ind w:left="1680"/>
    </w:pPr>
    <w:rPr>
      <w:rFonts w:eastAsia="Times New Roman" w:cs="Times New Roman"/>
      <w:sz w:val="24"/>
      <w:szCs w:val="24"/>
      <w:lang w:eastAsia="es-ES"/>
    </w:rPr>
  </w:style>
  <w:style w:type="paragraph" w:styleId="TDC9">
    <w:name w:val="toc 9"/>
    <w:basedOn w:val="Normal"/>
    <w:next w:val="Normal"/>
    <w:autoRedefine/>
    <w:semiHidden/>
    <w:rsid w:val="000218A3"/>
    <w:pPr>
      <w:spacing w:after="240"/>
      <w:ind w:left="1920"/>
    </w:pPr>
    <w:rPr>
      <w:rFonts w:eastAsia="Times New Roman" w:cs="Times New Roman"/>
      <w:sz w:val="24"/>
      <w:szCs w:val="24"/>
      <w:lang w:eastAsia="es-ES"/>
    </w:rPr>
  </w:style>
  <w:style w:type="character" w:styleId="Hipervnculo">
    <w:name w:val="Hyperlink"/>
    <w:basedOn w:val="Fuentedeprrafopredeter"/>
    <w:rsid w:val="000218A3"/>
    <w:rPr>
      <w:color w:val="0000FF"/>
      <w:u w:val="single"/>
    </w:rPr>
  </w:style>
  <w:style w:type="paragraph" w:styleId="Sangra3detindependiente">
    <w:name w:val="Body Text Indent 3"/>
    <w:basedOn w:val="Normal"/>
    <w:link w:val="Sangra3detindependienteCar"/>
    <w:rsid w:val="000218A3"/>
    <w:pPr>
      <w:spacing w:after="120"/>
      <w:ind w:left="283"/>
    </w:pPr>
    <w:rPr>
      <w:rFonts w:eastAsia="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0218A3"/>
    <w:rPr>
      <w:rFonts w:ascii="Arial" w:eastAsia="Times New Roman" w:hAnsi="Arial" w:cs="Times New Roman"/>
      <w:sz w:val="16"/>
      <w:szCs w:val="16"/>
      <w:lang w:eastAsia="es-ES"/>
    </w:rPr>
  </w:style>
  <w:style w:type="paragraph" w:styleId="Sangra2detindependiente">
    <w:name w:val="Body Text Indent 2"/>
    <w:basedOn w:val="Normal"/>
    <w:link w:val="Sangra2detindependienteCar"/>
    <w:rsid w:val="000218A3"/>
    <w:pPr>
      <w:spacing w:after="120" w:line="480" w:lineRule="auto"/>
      <w:ind w:left="283"/>
    </w:pPr>
    <w:rPr>
      <w:rFonts w:eastAsia="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0218A3"/>
    <w:rPr>
      <w:rFonts w:ascii="Arial" w:eastAsia="Times New Roman" w:hAnsi="Arial" w:cs="Times New Roman"/>
      <w:sz w:val="24"/>
      <w:szCs w:val="24"/>
      <w:lang w:eastAsia="es-ES"/>
    </w:rPr>
  </w:style>
  <w:style w:type="paragraph" w:customStyle="1" w:styleId="vietas">
    <w:name w:val="viñetas"/>
    <w:basedOn w:val="Normal"/>
    <w:rsid w:val="000218A3"/>
    <w:pPr>
      <w:keepLines/>
      <w:tabs>
        <w:tab w:val="num" w:pos="1440"/>
      </w:tabs>
      <w:spacing w:after="240"/>
      <w:ind w:left="1420" w:hanging="340"/>
    </w:pPr>
    <w:rPr>
      <w:rFonts w:eastAsia="Times New Roman" w:cs="Times New Roman"/>
      <w:szCs w:val="20"/>
      <w:lang w:eastAsia="es-ES"/>
    </w:rPr>
  </w:style>
  <w:style w:type="paragraph" w:customStyle="1" w:styleId="T2">
    <w:name w:val="T 2"/>
    <w:basedOn w:val="Normal"/>
    <w:rsid w:val="000218A3"/>
    <w:pPr>
      <w:keepLines/>
      <w:spacing w:after="240"/>
    </w:pPr>
    <w:rPr>
      <w:rFonts w:eastAsia="Times New Roman" w:cs="Times New Roman"/>
      <w:szCs w:val="20"/>
      <w:lang w:eastAsia="es-ES"/>
    </w:rPr>
  </w:style>
  <w:style w:type="character" w:styleId="Refdenotaalpie">
    <w:name w:val="footnote reference"/>
    <w:basedOn w:val="Fuentedeprrafopredeter"/>
    <w:uiPriority w:val="99"/>
    <w:semiHidden/>
    <w:rsid w:val="000218A3"/>
    <w:rPr>
      <w:vertAlign w:val="superscript"/>
    </w:rPr>
  </w:style>
  <w:style w:type="paragraph" w:customStyle="1" w:styleId="normalnumerado">
    <w:name w:val="normal numerado"/>
    <w:basedOn w:val="Normal"/>
    <w:rsid w:val="000218A3"/>
    <w:pPr>
      <w:numPr>
        <w:numId w:val="1"/>
      </w:numPr>
      <w:spacing w:after="240"/>
    </w:pPr>
    <w:rPr>
      <w:rFonts w:eastAsia="Times New Roman" w:cs="Times New Roman"/>
      <w:sz w:val="24"/>
      <w:szCs w:val="24"/>
      <w:lang w:eastAsia="es-ES"/>
    </w:rPr>
  </w:style>
  <w:style w:type="paragraph" w:customStyle="1" w:styleId="textobullet">
    <w:name w:val="texto bullet"/>
    <w:basedOn w:val="Normal"/>
    <w:rsid w:val="000218A3"/>
    <w:pPr>
      <w:numPr>
        <w:ilvl w:val="1"/>
        <w:numId w:val="2"/>
      </w:numPr>
      <w:tabs>
        <w:tab w:val="left" w:pos="1049"/>
      </w:tabs>
      <w:spacing w:after="240"/>
    </w:pPr>
    <w:rPr>
      <w:rFonts w:eastAsia="Times New Roman" w:cs="Times New Roman"/>
      <w:sz w:val="24"/>
      <w:szCs w:val="24"/>
      <w:lang w:eastAsia="es-ES"/>
    </w:rPr>
  </w:style>
  <w:style w:type="paragraph" w:customStyle="1" w:styleId="Capitulo">
    <w:name w:val="Capitulo"/>
    <w:basedOn w:val="Normal"/>
    <w:rsid w:val="000218A3"/>
    <w:pPr>
      <w:spacing w:after="240"/>
    </w:pPr>
    <w:rPr>
      <w:rFonts w:eastAsia="Times New Roman" w:cs="Times New Roman"/>
      <w:sz w:val="24"/>
      <w:szCs w:val="24"/>
      <w:lang w:eastAsia="es-ES"/>
    </w:rPr>
  </w:style>
  <w:style w:type="paragraph" w:customStyle="1" w:styleId="Estilo1">
    <w:name w:val="Estilo1"/>
    <w:basedOn w:val="textobullet"/>
    <w:rsid w:val="000218A3"/>
    <w:pPr>
      <w:tabs>
        <w:tab w:val="num" w:pos="900"/>
      </w:tabs>
      <w:ind w:left="896" w:hanging="357"/>
    </w:pPr>
  </w:style>
  <w:style w:type="character" w:styleId="TecladoHTML">
    <w:name w:val="HTML Keyboard"/>
    <w:basedOn w:val="Fuentedeprrafopredeter"/>
    <w:rsid w:val="000218A3"/>
    <w:rPr>
      <w:rFonts w:ascii="Courier New" w:hAnsi="Courier New" w:cs="Courier New"/>
      <w:sz w:val="20"/>
      <w:szCs w:val="20"/>
    </w:rPr>
  </w:style>
  <w:style w:type="paragraph" w:customStyle="1" w:styleId="normalbullet3">
    <w:name w:val="normal bullet 3º"/>
    <w:basedOn w:val="Normal"/>
    <w:rsid w:val="000218A3"/>
    <w:pPr>
      <w:numPr>
        <w:ilvl w:val="1"/>
        <w:numId w:val="3"/>
      </w:numPr>
      <w:spacing w:after="240"/>
    </w:pPr>
    <w:rPr>
      <w:rFonts w:eastAsia="Times New Roman" w:cs="Times New Roman"/>
      <w:sz w:val="24"/>
      <w:szCs w:val="24"/>
      <w:lang w:eastAsia="es-ES"/>
    </w:rPr>
  </w:style>
  <w:style w:type="character" w:styleId="Refdecomentario">
    <w:name w:val="annotation reference"/>
    <w:aliases w:val="Stinking Styles6,Marque de commentaire1"/>
    <w:basedOn w:val="Fuentedeprrafopredeter"/>
    <w:uiPriority w:val="99"/>
    <w:rsid w:val="000218A3"/>
    <w:rPr>
      <w:sz w:val="16"/>
      <w:szCs w:val="16"/>
    </w:rPr>
  </w:style>
  <w:style w:type="paragraph" w:styleId="Textocomentario">
    <w:name w:val="annotation text"/>
    <w:basedOn w:val="Normal"/>
    <w:link w:val="TextocomentarioCar"/>
    <w:semiHidden/>
    <w:rsid w:val="000218A3"/>
    <w:pPr>
      <w:spacing w:after="240"/>
      <w:ind w:left="176"/>
    </w:pPr>
    <w:rPr>
      <w:rFonts w:eastAsia="Times New Roman" w:cs="Times New Roman"/>
      <w:sz w:val="20"/>
      <w:szCs w:val="20"/>
      <w:lang w:eastAsia="es-ES"/>
    </w:rPr>
  </w:style>
  <w:style w:type="character" w:customStyle="1" w:styleId="TextocomentarioCar">
    <w:name w:val="Texto comentario Car"/>
    <w:basedOn w:val="Fuentedeprrafopredeter"/>
    <w:link w:val="Textocomentario"/>
    <w:semiHidden/>
    <w:rsid w:val="000218A3"/>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semiHidden/>
    <w:rsid w:val="000218A3"/>
    <w:rPr>
      <w:b/>
      <w:bCs/>
    </w:rPr>
  </w:style>
  <w:style w:type="character" w:customStyle="1" w:styleId="AsuntodelcomentarioCar">
    <w:name w:val="Asunto del comentario Car"/>
    <w:basedOn w:val="TextocomentarioCar"/>
    <w:link w:val="Asuntodelcomentario"/>
    <w:semiHidden/>
    <w:rsid w:val="000218A3"/>
    <w:rPr>
      <w:rFonts w:ascii="Arial" w:eastAsia="Times New Roman" w:hAnsi="Arial" w:cs="Times New Roman"/>
      <w:b/>
      <w:bCs/>
      <w:sz w:val="20"/>
      <w:szCs w:val="20"/>
      <w:lang w:eastAsia="es-ES"/>
    </w:rPr>
  </w:style>
  <w:style w:type="paragraph" w:styleId="Mapadeldocumento">
    <w:name w:val="Document Map"/>
    <w:basedOn w:val="Normal"/>
    <w:link w:val="MapadeldocumentoCar"/>
    <w:semiHidden/>
    <w:rsid w:val="000218A3"/>
    <w:pPr>
      <w:shd w:val="clear" w:color="auto" w:fill="000080"/>
      <w:spacing w:after="240"/>
      <w:ind w:left="176"/>
    </w:pPr>
    <w:rPr>
      <w:rFonts w:ascii="Tahoma" w:eastAsia="Times New Roman" w:hAnsi="Tahoma" w:cs="Tahoma"/>
      <w:sz w:val="24"/>
      <w:szCs w:val="24"/>
      <w:lang w:eastAsia="es-ES"/>
    </w:rPr>
  </w:style>
  <w:style w:type="character" w:customStyle="1" w:styleId="MapadeldocumentoCar">
    <w:name w:val="Mapa del documento Car"/>
    <w:basedOn w:val="Fuentedeprrafopredeter"/>
    <w:link w:val="Mapadeldocumento"/>
    <w:semiHidden/>
    <w:rsid w:val="000218A3"/>
    <w:rPr>
      <w:rFonts w:ascii="Tahoma" w:eastAsia="Times New Roman" w:hAnsi="Tahoma" w:cs="Tahoma"/>
      <w:sz w:val="24"/>
      <w:szCs w:val="24"/>
      <w:shd w:val="clear" w:color="auto" w:fill="000080"/>
      <w:lang w:eastAsia="es-ES"/>
    </w:rPr>
  </w:style>
  <w:style w:type="table" w:styleId="Tablaconcuadrcula">
    <w:name w:val="Table Grid"/>
    <w:basedOn w:val="Tablanormal"/>
    <w:rsid w:val="000218A3"/>
    <w:pPr>
      <w:spacing w:after="240" w:line="240" w:lineRule="auto"/>
      <w:ind w:left="176"/>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0218A3"/>
    <w:pPr>
      <w:spacing w:after="120"/>
      <w:ind w:left="283"/>
    </w:pPr>
    <w:rPr>
      <w:rFonts w:eastAsia="Times New Roman" w:cs="Times New Roman"/>
      <w:sz w:val="24"/>
      <w:szCs w:val="24"/>
      <w:lang w:eastAsia="es-ES"/>
    </w:rPr>
  </w:style>
  <w:style w:type="character" w:customStyle="1" w:styleId="SangradetextonormalCar">
    <w:name w:val="Sangría de texto normal Car"/>
    <w:basedOn w:val="Fuentedeprrafopredeter"/>
    <w:link w:val="Sangradetextonormal"/>
    <w:rsid w:val="000218A3"/>
    <w:rPr>
      <w:rFonts w:ascii="Arial" w:eastAsia="Times New Roman" w:hAnsi="Arial" w:cs="Times New Roman"/>
      <w:sz w:val="24"/>
      <w:szCs w:val="24"/>
      <w:lang w:eastAsia="es-ES"/>
    </w:rPr>
  </w:style>
  <w:style w:type="paragraph" w:customStyle="1" w:styleId="xl26">
    <w:name w:val="xl26"/>
    <w:basedOn w:val="Normal"/>
    <w:rsid w:val="000218A3"/>
    <w:pPr>
      <w:pBdr>
        <w:bottom w:val="single" w:sz="4" w:space="0" w:color="auto"/>
        <w:right w:val="single" w:sz="4" w:space="0" w:color="auto"/>
      </w:pBdr>
      <w:spacing w:before="100" w:beforeAutospacing="1" w:after="100" w:afterAutospacing="1"/>
      <w:textAlignment w:val="top"/>
    </w:pPr>
    <w:rPr>
      <w:rFonts w:eastAsia="Arial Unicode MS"/>
      <w:lang w:eastAsia="es-ES"/>
    </w:rPr>
  </w:style>
  <w:style w:type="paragraph" w:styleId="Listaconvietas5">
    <w:name w:val="List Bullet 5"/>
    <w:basedOn w:val="Normal"/>
    <w:rsid w:val="000218A3"/>
    <w:pPr>
      <w:numPr>
        <w:numId w:val="4"/>
      </w:numPr>
      <w:spacing w:after="240"/>
      <w:contextualSpacing/>
    </w:pPr>
    <w:rPr>
      <w:rFonts w:eastAsia="Times New Roman" w:cs="Times New Roman"/>
      <w:sz w:val="24"/>
      <w:szCs w:val="24"/>
      <w:lang w:eastAsia="es-ES"/>
    </w:rPr>
  </w:style>
  <w:style w:type="paragraph" w:styleId="NormalWeb">
    <w:name w:val="Normal (Web)"/>
    <w:basedOn w:val="Normal"/>
    <w:uiPriority w:val="99"/>
    <w:rsid w:val="000218A3"/>
    <w:pPr>
      <w:spacing w:before="100" w:beforeAutospacing="1" w:after="100" w:afterAutospacing="1"/>
    </w:pPr>
    <w:rPr>
      <w:rFonts w:ascii="Times New Roman" w:eastAsia="Times New Roman" w:hAnsi="Times New Roman" w:cs="Times New Roman"/>
      <w:color w:val="000000"/>
      <w:sz w:val="24"/>
      <w:szCs w:val="24"/>
      <w:lang w:eastAsia="es-ES"/>
    </w:rPr>
  </w:style>
  <w:style w:type="paragraph" w:customStyle="1" w:styleId="lista1">
    <w:name w:val="lista1"/>
    <w:basedOn w:val="Normal"/>
    <w:rsid w:val="000218A3"/>
    <w:pPr>
      <w:numPr>
        <w:numId w:val="5"/>
      </w:numPr>
      <w:spacing w:before="60" w:after="60"/>
    </w:pPr>
    <w:rPr>
      <w:rFonts w:eastAsia="Times New Roman" w:cs="Times New Roman"/>
      <w:szCs w:val="20"/>
      <w:lang w:val="es-ES_tradnl" w:eastAsia="es-ES"/>
    </w:rPr>
  </w:style>
  <w:style w:type="paragraph" w:customStyle="1" w:styleId="11titulo">
    <w:name w:val="1.1. titulo"/>
    <w:basedOn w:val="Ttulo1"/>
    <w:rsid w:val="000218A3"/>
    <w:pPr>
      <w:tabs>
        <w:tab w:val="left" w:pos="540"/>
      </w:tabs>
      <w:ind w:left="482" w:hanging="482"/>
    </w:pPr>
    <w:rPr>
      <w:color w:val="000000"/>
    </w:rPr>
  </w:style>
  <w:style w:type="paragraph" w:styleId="Textoindependiente2">
    <w:name w:val="Body Text 2"/>
    <w:basedOn w:val="Normal"/>
    <w:link w:val="Textoindependiente2Car"/>
    <w:rsid w:val="000218A3"/>
    <w:pPr>
      <w:spacing w:after="120" w:line="480" w:lineRule="auto"/>
      <w:ind w:left="176"/>
    </w:pPr>
    <w:rPr>
      <w:rFonts w:eastAsia="Times New Roman" w:cs="Times New Roman"/>
      <w:sz w:val="24"/>
      <w:szCs w:val="24"/>
      <w:lang w:eastAsia="es-ES"/>
    </w:rPr>
  </w:style>
  <w:style w:type="character" w:customStyle="1" w:styleId="Textoindependiente2Car">
    <w:name w:val="Texto independiente 2 Car"/>
    <w:basedOn w:val="Fuentedeprrafopredeter"/>
    <w:link w:val="Textoindependiente2"/>
    <w:rsid w:val="000218A3"/>
    <w:rPr>
      <w:rFonts w:ascii="Arial" w:eastAsia="Times New Roman" w:hAnsi="Arial" w:cs="Times New Roman"/>
      <w:sz w:val="24"/>
      <w:szCs w:val="24"/>
      <w:lang w:eastAsia="es-ES"/>
    </w:rPr>
  </w:style>
  <w:style w:type="paragraph" w:styleId="Lista">
    <w:name w:val="List"/>
    <w:basedOn w:val="Normal"/>
    <w:rsid w:val="000218A3"/>
    <w:pPr>
      <w:keepLines/>
      <w:numPr>
        <w:numId w:val="6"/>
      </w:numPr>
    </w:pPr>
    <w:rPr>
      <w:rFonts w:eastAsia="Times New Roman" w:cs="Times New Roman"/>
      <w:szCs w:val="20"/>
      <w:lang w:eastAsia="es-ES"/>
    </w:rPr>
  </w:style>
  <w:style w:type="paragraph" w:customStyle="1" w:styleId="PolicySubheading">
    <w:name w:val="Policy Subheading"/>
    <w:basedOn w:val="Normal"/>
    <w:next w:val="Normal"/>
    <w:rsid w:val="000218A3"/>
    <w:pPr>
      <w:autoSpaceDE w:val="0"/>
      <w:autoSpaceDN w:val="0"/>
      <w:adjustRightInd w:val="0"/>
      <w:spacing w:after="120"/>
    </w:pPr>
    <w:rPr>
      <w:rFonts w:ascii="Arial,BoldItalic" w:eastAsia="Times New Roman" w:hAnsi="Arial,BoldItalic" w:cs="Times New Roman"/>
      <w:sz w:val="20"/>
      <w:szCs w:val="24"/>
      <w:lang w:eastAsia="es-ES"/>
    </w:rPr>
  </w:style>
  <w:style w:type="paragraph" w:customStyle="1" w:styleId="Default">
    <w:name w:val="Default"/>
    <w:rsid w:val="000218A3"/>
    <w:pPr>
      <w:widowControl w:val="0"/>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CM13">
    <w:name w:val="CM13"/>
    <w:basedOn w:val="Default"/>
    <w:next w:val="Default"/>
    <w:rsid w:val="000218A3"/>
    <w:pPr>
      <w:spacing w:after="240"/>
    </w:pPr>
    <w:rPr>
      <w:rFonts w:cs="Times New Roman"/>
      <w:color w:val="auto"/>
    </w:rPr>
  </w:style>
  <w:style w:type="paragraph" w:customStyle="1" w:styleId="CM14">
    <w:name w:val="CM14"/>
    <w:basedOn w:val="Default"/>
    <w:next w:val="Default"/>
    <w:rsid w:val="000218A3"/>
    <w:pPr>
      <w:spacing w:after="130"/>
    </w:pPr>
    <w:rPr>
      <w:rFonts w:cs="Times New Roman"/>
      <w:color w:val="auto"/>
    </w:rPr>
  </w:style>
  <w:style w:type="paragraph" w:styleId="Ttulo">
    <w:name w:val="Title"/>
    <w:basedOn w:val="Ttulo2"/>
    <w:next w:val="Normal"/>
    <w:link w:val="TtuloCar"/>
    <w:uiPriority w:val="10"/>
    <w:qFormat/>
    <w:rsid w:val="001478E6"/>
    <w:pPr>
      <w:numPr>
        <w:ilvl w:val="2"/>
      </w:numPr>
    </w:pPr>
  </w:style>
  <w:style w:type="character" w:customStyle="1" w:styleId="TtuloCar">
    <w:name w:val="Título Car"/>
    <w:basedOn w:val="Fuentedeprrafopredeter"/>
    <w:link w:val="Ttulo"/>
    <w:uiPriority w:val="10"/>
    <w:rsid w:val="001478E6"/>
    <w:rPr>
      <w:rFonts w:ascii="Arial" w:eastAsiaTheme="majorEastAsia" w:hAnsi="Arial" w:cs="Arial"/>
      <w:bCs/>
      <w:lang w:val="es-ES_tradnl"/>
    </w:rPr>
  </w:style>
  <w:style w:type="paragraph" w:styleId="Textomacro">
    <w:name w:val="macro"/>
    <w:link w:val="TextomacroCar"/>
    <w:rsid w:val="000218A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16"/>
      <w:szCs w:val="20"/>
      <w:lang w:val="es-ES_tradnl" w:eastAsia="es-ES"/>
    </w:rPr>
  </w:style>
  <w:style w:type="character" w:customStyle="1" w:styleId="TextomacroCar">
    <w:name w:val="Texto macro Car"/>
    <w:basedOn w:val="Fuentedeprrafopredeter"/>
    <w:link w:val="Textomacro"/>
    <w:rsid w:val="000218A3"/>
    <w:rPr>
      <w:rFonts w:ascii="Arial" w:eastAsia="Times New Roman" w:hAnsi="Arial" w:cs="Times New Roman"/>
      <w:sz w:val="16"/>
      <w:szCs w:val="20"/>
      <w:lang w:val="es-ES_tradnl" w:eastAsia="es-ES"/>
    </w:rPr>
  </w:style>
  <w:style w:type="paragraph" w:styleId="Listaconvietas2">
    <w:name w:val="List Bullet 2"/>
    <w:basedOn w:val="Normal"/>
    <w:rsid w:val="000218A3"/>
    <w:pPr>
      <w:keepLines/>
      <w:ind w:left="568" w:hanging="284"/>
    </w:pPr>
    <w:rPr>
      <w:rFonts w:eastAsia="Times New Roman" w:cs="Times New Roman"/>
      <w:szCs w:val="20"/>
      <w:lang w:eastAsia="es-ES"/>
    </w:rPr>
  </w:style>
  <w:style w:type="paragraph" w:styleId="Listaconvietas3">
    <w:name w:val="List Bullet 3"/>
    <w:basedOn w:val="Normal"/>
    <w:rsid w:val="000218A3"/>
    <w:pPr>
      <w:keepLines/>
      <w:ind w:left="851" w:hanging="284"/>
    </w:pPr>
    <w:rPr>
      <w:rFonts w:eastAsia="Times New Roman" w:cs="Times New Roman"/>
      <w:szCs w:val="20"/>
      <w:lang w:eastAsia="es-ES"/>
    </w:rPr>
  </w:style>
  <w:style w:type="paragraph" w:styleId="Listaconvietas4">
    <w:name w:val="List Bullet 4"/>
    <w:basedOn w:val="Normal"/>
    <w:rsid w:val="000218A3"/>
    <w:pPr>
      <w:keepLines/>
      <w:ind w:left="1135" w:hanging="284"/>
    </w:pPr>
    <w:rPr>
      <w:rFonts w:eastAsia="Times New Roman" w:cs="Times New Roman"/>
      <w:szCs w:val="20"/>
      <w:lang w:eastAsia="es-ES"/>
    </w:rPr>
  </w:style>
  <w:style w:type="paragraph" w:styleId="Direccinsobre">
    <w:name w:val="envelope address"/>
    <w:basedOn w:val="Normal"/>
    <w:rsid w:val="000218A3"/>
    <w:pPr>
      <w:keepLines/>
      <w:framePr w:w="7938" w:h="1985" w:hRule="exact" w:hSpace="141" w:wrap="auto" w:hAnchor="page" w:xAlign="center" w:yAlign="bottom"/>
      <w:ind w:left="2835"/>
    </w:pPr>
    <w:rPr>
      <w:rFonts w:eastAsia="Times New Roman" w:cs="Times New Roman"/>
      <w:szCs w:val="20"/>
      <w:lang w:eastAsia="es-ES"/>
    </w:rPr>
  </w:style>
  <w:style w:type="paragraph" w:styleId="Textonotapie">
    <w:name w:val="footnote text"/>
    <w:basedOn w:val="Normal"/>
    <w:link w:val="TextonotapieCar"/>
    <w:uiPriority w:val="99"/>
    <w:rsid w:val="000218A3"/>
    <w:rPr>
      <w:rFonts w:ascii="Times" w:eastAsia="Times New Roman" w:hAnsi="Times" w:cs="Times New Roman"/>
      <w:color w:val="000000"/>
      <w:sz w:val="20"/>
      <w:szCs w:val="20"/>
      <w:lang w:val="es-ES_tradnl" w:eastAsia="es-ES"/>
    </w:rPr>
  </w:style>
  <w:style w:type="character" w:customStyle="1" w:styleId="TextonotapieCar">
    <w:name w:val="Texto nota pie Car"/>
    <w:basedOn w:val="Fuentedeprrafopredeter"/>
    <w:link w:val="Textonotapie"/>
    <w:uiPriority w:val="99"/>
    <w:rsid w:val="000218A3"/>
    <w:rPr>
      <w:rFonts w:ascii="Times" w:eastAsia="Times New Roman" w:hAnsi="Times" w:cs="Times New Roman"/>
      <w:color w:val="000000"/>
      <w:sz w:val="20"/>
      <w:szCs w:val="20"/>
      <w:lang w:val="es-ES_tradnl" w:eastAsia="es-ES"/>
    </w:rPr>
  </w:style>
  <w:style w:type="paragraph" w:styleId="Lista2">
    <w:name w:val="List 2"/>
    <w:basedOn w:val="Normal"/>
    <w:rsid w:val="000218A3"/>
    <w:pPr>
      <w:keepLines/>
      <w:ind w:left="566" w:hanging="283"/>
    </w:pPr>
    <w:rPr>
      <w:rFonts w:eastAsia="Times New Roman" w:cs="Times New Roman"/>
      <w:szCs w:val="20"/>
      <w:lang w:eastAsia="es-ES"/>
    </w:rPr>
  </w:style>
  <w:style w:type="paragraph" w:styleId="Lista3">
    <w:name w:val="List 3"/>
    <w:basedOn w:val="Normal"/>
    <w:rsid w:val="000218A3"/>
    <w:pPr>
      <w:keepLines/>
      <w:ind w:left="849" w:hanging="283"/>
    </w:pPr>
    <w:rPr>
      <w:rFonts w:eastAsia="Times New Roman" w:cs="Times New Roman"/>
      <w:szCs w:val="20"/>
      <w:lang w:eastAsia="es-ES"/>
    </w:rPr>
  </w:style>
  <w:style w:type="paragraph" w:styleId="Lista4">
    <w:name w:val="List 4"/>
    <w:basedOn w:val="Normal"/>
    <w:rsid w:val="000218A3"/>
    <w:pPr>
      <w:keepLines/>
      <w:ind w:left="1132" w:hanging="283"/>
    </w:pPr>
    <w:rPr>
      <w:rFonts w:eastAsia="Times New Roman" w:cs="Times New Roman"/>
      <w:szCs w:val="20"/>
      <w:lang w:eastAsia="es-ES"/>
    </w:rPr>
  </w:style>
  <w:style w:type="paragraph" w:styleId="Lista5">
    <w:name w:val="List 5"/>
    <w:basedOn w:val="Normal"/>
    <w:rsid w:val="000218A3"/>
    <w:pPr>
      <w:keepLines/>
      <w:ind w:left="1415" w:hanging="283"/>
    </w:pPr>
    <w:rPr>
      <w:rFonts w:eastAsia="Times New Roman" w:cs="Times New Roman"/>
      <w:szCs w:val="20"/>
      <w:lang w:eastAsia="es-ES"/>
    </w:rPr>
  </w:style>
  <w:style w:type="paragraph" w:styleId="Continuarlista">
    <w:name w:val="List Continue"/>
    <w:basedOn w:val="Normal"/>
    <w:rsid w:val="000218A3"/>
    <w:pPr>
      <w:keepLines/>
      <w:spacing w:after="120"/>
      <w:ind w:left="283"/>
    </w:pPr>
    <w:rPr>
      <w:rFonts w:eastAsia="Times New Roman" w:cs="Times New Roman"/>
      <w:szCs w:val="20"/>
      <w:lang w:eastAsia="es-ES"/>
    </w:rPr>
  </w:style>
  <w:style w:type="paragraph" w:styleId="Continuarlista2">
    <w:name w:val="List Continue 2"/>
    <w:basedOn w:val="Normal"/>
    <w:rsid w:val="000218A3"/>
    <w:pPr>
      <w:keepLines/>
      <w:spacing w:after="120"/>
      <w:ind w:left="566"/>
    </w:pPr>
    <w:rPr>
      <w:rFonts w:eastAsia="Times New Roman" w:cs="Times New Roman"/>
      <w:szCs w:val="20"/>
      <w:lang w:eastAsia="es-ES"/>
    </w:rPr>
  </w:style>
  <w:style w:type="paragraph" w:styleId="Continuarlista3">
    <w:name w:val="List Continue 3"/>
    <w:basedOn w:val="Normal"/>
    <w:rsid w:val="000218A3"/>
    <w:pPr>
      <w:keepLines/>
      <w:spacing w:after="120"/>
      <w:ind w:left="849"/>
    </w:pPr>
    <w:rPr>
      <w:rFonts w:eastAsia="Times New Roman" w:cs="Times New Roman"/>
      <w:szCs w:val="20"/>
      <w:lang w:eastAsia="es-ES"/>
    </w:rPr>
  </w:style>
  <w:style w:type="paragraph" w:styleId="Continuarlista4">
    <w:name w:val="List Continue 4"/>
    <w:basedOn w:val="Normal"/>
    <w:rsid w:val="000218A3"/>
    <w:pPr>
      <w:keepLines/>
      <w:spacing w:after="120"/>
      <w:ind w:left="1132"/>
    </w:pPr>
    <w:rPr>
      <w:rFonts w:eastAsia="Times New Roman" w:cs="Times New Roman"/>
      <w:szCs w:val="20"/>
      <w:lang w:eastAsia="es-ES"/>
    </w:rPr>
  </w:style>
  <w:style w:type="paragraph" w:styleId="ndice5">
    <w:name w:val="index 5"/>
    <w:basedOn w:val="Normal"/>
    <w:next w:val="Normal"/>
    <w:rsid w:val="000218A3"/>
    <w:pPr>
      <w:ind w:left="1200" w:hanging="240"/>
    </w:pPr>
    <w:rPr>
      <w:rFonts w:ascii="Times" w:eastAsia="Times New Roman" w:hAnsi="Times" w:cs="Times New Roman"/>
      <w:color w:val="000000"/>
      <w:sz w:val="24"/>
      <w:szCs w:val="20"/>
      <w:lang w:val="es-ES_tradnl" w:eastAsia="es-ES"/>
    </w:rPr>
  </w:style>
  <w:style w:type="paragraph" w:styleId="ndice1">
    <w:name w:val="index 1"/>
    <w:basedOn w:val="Normal"/>
    <w:next w:val="Normal"/>
    <w:autoRedefine/>
    <w:rsid w:val="000218A3"/>
    <w:pPr>
      <w:ind w:left="240" w:hanging="240"/>
    </w:pPr>
    <w:rPr>
      <w:rFonts w:ascii="Times" w:eastAsia="Times New Roman" w:hAnsi="Times" w:cs="Times New Roman"/>
      <w:color w:val="000000"/>
      <w:sz w:val="24"/>
      <w:szCs w:val="20"/>
      <w:lang w:val="es-ES_tradnl" w:eastAsia="es-ES"/>
    </w:rPr>
  </w:style>
  <w:style w:type="paragraph" w:styleId="ndice2">
    <w:name w:val="index 2"/>
    <w:basedOn w:val="Normal"/>
    <w:next w:val="Normal"/>
    <w:autoRedefine/>
    <w:rsid w:val="000218A3"/>
    <w:pPr>
      <w:ind w:left="480" w:hanging="240"/>
    </w:pPr>
    <w:rPr>
      <w:rFonts w:ascii="Times" w:eastAsia="Times New Roman" w:hAnsi="Times" w:cs="Times New Roman"/>
      <w:color w:val="000000"/>
      <w:sz w:val="24"/>
      <w:szCs w:val="20"/>
      <w:lang w:val="es-ES_tradnl" w:eastAsia="es-ES"/>
    </w:rPr>
  </w:style>
  <w:style w:type="paragraph" w:styleId="ndice3">
    <w:name w:val="index 3"/>
    <w:basedOn w:val="Normal"/>
    <w:next w:val="Normal"/>
    <w:autoRedefine/>
    <w:rsid w:val="000218A3"/>
    <w:pPr>
      <w:ind w:left="720" w:hanging="240"/>
    </w:pPr>
    <w:rPr>
      <w:rFonts w:ascii="Times" w:eastAsia="Times New Roman" w:hAnsi="Times" w:cs="Times New Roman"/>
      <w:color w:val="000000"/>
      <w:sz w:val="24"/>
      <w:szCs w:val="20"/>
      <w:lang w:val="es-ES_tradnl" w:eastAsia="es-ES"/>
    </w:rPr>
  </w:style>
  <w:style w:type="paragraph" w:styleId="ndice4">
    <w:name w:val="index 4"/>
    <w:basedOn w:val="Normal"/>
    <w:next w:val="Normal"/>
    <w:autoRedefine/>
    <w:rsid w:val="000218A3"/>
    <w:pPr>
      <w:ind w:left="960" w:hanging="240"/>
    </w:pPr>
    <w:rPr>
      <w:rFonts w:ascii="Times" w:eastAsia="Times New Roman" w:hAnsi="Times" w:cs="Times New Roman"/>
      <w:color w:val="000000"/>
      <w:sz w:val="24"/>
      <w:szCs w:val="20"/>
      <w:lang w:val="es-ES_tradnl" w:eastAsia="es-ES"/>
    </w:rPr>
  </w:style>
  <w:style w:type="paragraph" w:styleId="ndice6">
    <w:name w:val="index 6"/>
    <w:basedOn w:val="Normal"/>
    <w:next w:val="Normal"/>
    <w:autoRedefine/>
    <w:rsid w:val="000218A3"/>
    <w:pPr>
      <w:ind w:left="1440" w:hanging="240"/>
    </w:pPr>
    <w:rPr>
      <w:rFonts w:ascii="Times" w:eastAsia="Times New Roman" w:hAnsi="Times" w:cs="Times New Roman"/>
      <w:color w:val="000000"/>
      <w:sz w:val="24"/>
      <w:szCs w:val="20"/>
      <w:lang w:val="es-ES_tradnl" w:eastAsia="es-ES"/>
    </w:rPr>
  </w:style>
  <w:style w:type="paragraph" w:styleId="ndice7">
    <w:name w:val="index 7"/>
    <w:basedOn w:val="Normal"/>
    <w:next w:val="Normal"/>
    <w:autoRedefine/>
    <w:rsid w:val="000218A3"/>
    <w:pPr>
      <w:ind w:left="1680" w:hanging="240"/>
    </w:pPr>
    <w:rPr>
      <w:rFonts w:ascii="Times" w:eastAsia="Times New Roman" w:hAnsi="Times" w:cs="Times New Roman"/>
      <w:color w:val="000000"/>
      <w:sz w:val="24"/>
      <w:szCs w:val="20"/>
      <w:lang w:val="es-ES_tradnl" w:eastAsia="es-ES"/>
    </w:rPr>
  </w:style>
  <w:style w:type="paragraph" w:styleId="ndice8">
    <w:name w:val="index 8"/>
    <w:basedOn w:val="Normal"/>
    <w:next w:val="Normal"/>
    <w:autoRedefine/>
    <w:rsid w:val="000218A3"/>
    <w:pPr>
      <w:ind w:left="1920" w:hanging="240"/>
    </w:pPr>
    <w:rPr>
      <w:rFonts w:ascii="Times" w:eastAsia="Times New Roman" w:hAnsi="Times" w:cs="Times New Roman"/>
      <w:color w:val="000000"/>
      <w:sz w:val="24"/>
      <w:szCs w:val="20"/>
      <w:lang w:val="es-ES_tradnl" w:eastAsia="es-ES"/>
    </w:rPr>
  </w:style>
  <w:style w:type="paragraph" w:styleId="ndice9">
    <w:name w:val="index 9"/>
    <w:basedOn w:val="Normal"/>
    <w:next w:val="Normal"/>
    <w:autoRedefine/>
    <w:rsid w:val="000218A3"/>
    <w:pPr>
      <w:ind w:left="2160" w:hanging="240"/>
    </w:pPr>
    <w:rPr>
      <w:rFonts w:ascii="Times" w:eastAsia="Times New Roman" w:hAnsi="Times" w:cs="Times New Roman"/>
      <w:color w:val="000000"/>
      <w:sz w:val="24"/>
      <w:szCs w:val="20"/>
      <w:lang w:val="es-ES_tradnl" w:eastAsia="es-ES"/>
    </w:rPr>
  </w:style>
  <w:style w:type="character" w:styleId="Refdenotaalfinal">
    <w:name w:val="endnote reference"/>
    <w:basedOn w:val="Fuentedeprrafopredeter"/>
    <w:rsid w:val="000218A3"/>
    <w:rPr>
      <w:vertAlign w:val="superscript"/>
    </w:rPr>
  </w:style>
  <w:style w:type="paragraph" w:styleId="Textonotaalfinal">
    <w:name w:val="endnote text"/>
    <w:basedOn w:val="Normal"/>
    <w:link w:val="TextonotaalfinalCar"/>
    <w:rsid w:val="000218A3"/>
    <w:rPr>
      <w:rFonts w:ascii="Times" w:eastAsia="Times New Roman" w:hAnsi="Times" w:cs="Times New Roman"/>
      <w:color w:val="000000"/>
      <w:sz w:val="20"/>
      <w:szCs w:val="20"/>
      <w:lang w:val="es-ES_tradnl" w:eastAsia="es-ES"/>
    </w:rPr>
  </w:style>
  <w:style w:type="character" w:customStyle="1" w:styleId="TextonotaalfinalCar">
    <w:name w:val="Texto nota al final Car"/>
    <w:basedOn w:val="Fuentedeprrafopredeter"/>
    <w:link w:val="Textonotaalfinal"/>
    <w:rsid w:val="000218A3"/>
    <w:rPr>
      <w:rFonts w:ascii="Times" w:eastAsia="Times New Roman" w:hAnsi="Times" w:cs="Times New Roman"/>
      <w:color w:val="000000"/>
      <w:sz w:val="20"/>
      <w:szCs w:val="20"/>
      <w:lang w:val="es-ES_tradnl" w:eastAsia="es-ES"/>
    </w:rPr>
  </w:style>
  <w:style w:type="paragraph" w:customStyle="1" w:styleId="CodigoBarras">
    <w:name w:val="CodigoBarras"/>
    <w:basedOn w:val="Normal"/>
    <w:rsid w:val="000218A3"/>
    <w:pPr>
      <w:spacing w:before="480" w:after="120"/>
    </w:pPr>
    <w:rPr>
      <w:rFonts w:eastAsia="Times New Roman" w:cs="Times New Roman"/>
      <w:szCs w:val="20"/>
      <w:lang w:val="es-ES_tradnl" w:eastAsia="es-ES"/>
    </w:rPr>
  </w:style>
  <w:style w:type="paragraph" w:styleId="Ttulodendice">
    <w:name w:val="index heading"/>
    <w:basedOn w:val="Normal"/>
    <w:next w:val="ndice1"/>
    <w:rsid w:val="000218A3"/>
    <w:rPr>
      <w:rFonts w:ascii="Times" w:eastAsia="Times New Roman" w:hAnsi="Times" w:cs="Times New Roman"/>
      <w:color w:val="000000"/>
      <w:sz w:val="24"/>
      <w:szCs w:val="20"/>
      <w:lang w:val="es-ES_tradnl" w:eastAsia="es-ES"/>
    </w:rPr>
  </w:style>
  <w:style w:type="paragraph" w:styleId="Subttulo">
    <w:name w:val="Subtitle"/>
    <w:basedOn w:val="Prrafodelista"/>
    <w:next w:val="Normal"/>
    <w:link w:val="SubttuloCar"/>
    <w:uiPriority w:val="11"/>
    <w:qFormat/>
    <w:rsid w:val="00F30130"/>
    <w:pPr>
      <w:numPr>
        <w:numId w:val="17"/>
      </w:numPr>
    </w:pPr>
    <w:rPr>
      <w:lang w:val="es-ES_tradnl"/>
    </w:rPr>
  </w:style>
  <w:style w:type="character" w:customStyle="1" w:styleId="SubttuloCar">
    <w:name w:val="Subtítulo Car"/>
    <w:basedOn w:val="Fuentedeprrafopredeter"/>
    <w:link w:val="Subttulo"/>
    <w:uiPriority w:val="11"/>
    <w:rsid w:val="00F30130"/>
    <w:rPr>
      <w:rFonts w:ascii="Arial" w:hAnsi="Arial" w:cs="Arial"/>
      <w:lang w:val="es-ES_tradnl"/>
    </w:rPr>
  </w:style>
  <w:style w:type="paragraph" w:customStyle="1" w:styleId="Impreso">
    <w:name w:val="Impreso"/>
    <w:basedOn w:val="Normal"/>
    <w:rsid w:val="000218A3"/>
    <w:pPr>
      <w:spacing w:before="40"/>
    </w:pPr>
    <w:rPr>
      <w:rFonts w:eastAsia="Times New Roman" w:cs="Times New Roman"/>
      <w:sz w:val="16"/>
      <w:szCs w:val="20"/>
      <w:lang w:val="es-ES_tradnl" w:eastAsia="es-ES"/>
    </w:rPr>
  </w:style>
  <w:style w:type="paragraph" w:customStyle="1" w:styleId="Listaconmayusculas">
    <w:name w:val="Lista con mayusculas"/>
    <w:basedOn w:val="Normal"/>
    <w:rsid w:val="000218A3"/>
    <w:pPr>
      <w:spacing w:after="320" w:line="320" w:lineRule="atLeast"/>
      <w:ind w:left="568" w:hanging="284"/>
    </w:pPr>
    <w:rPr>
      <w:rFonts w:eastAsia="Times New Roman" w:cs="Times New Roman"/>
      <w:szCs w:val="20"/>
      <w:lang w:val="es-ES_tradnl" w:eastAsia="es-ES"/>
    </w:rPr>
  </w:style>
  <w:style w:type="paragraph" w:customStyle="1" w:styleId="Listaconminusculas">
    <w:name w:val="Lista con minusculas"/>
    <w:basedOn w:val="Normal"/>
    <w:rsid w:val="000218A3"/>
    <w:pPr>
      <w:spacing w:after="320" w:line="320" w:lineRule="atLeast"/>
      <w:ind w:left="851" w:hanging="284"/>
    </w:pPr>
    <w:rPr>
      <w:rFonts w:eastAsia="Times New Roman" w:cs="Times New Roman"/>
      <w:szCs w:val="20"/>
      <w:lang w:val="es-ES_tradnl" w:eastAsia="es-ES"/>
    </w:rPr>
  </w:style>
  <w:style w:type="paragraph" w:customStyle="1" w:styleId="Listaconnumeroinicial">
    <w:name w:val="Lista con numero inicial"/>
    <w:basedOn w:val="Normal"/>
    <w:rsid w:val="000218A3"/>
    <w:pPr>
      <w:spacing w:after="320" w:line="320" w:lineRule="atLeast"/>
      <w:ind w:left="283" w:hanging="283"/>
    </w:pPr>
    <w:rPr>
      <w:rFonts w:eastAsia="Times New Roman" w:cs="Times New Roman"/>
      <w:szCs w:val="20"/>
      <w:lang w:val="es-ES_tradnl" w:eastAsia="es-ES"/>
    </w:rPr>
  </w:style>
  <w:style w:type="paragraph" w:customStyle="1" w:styleId="IdCabe6">
    <w:name w:val="Id_Cabe6"/>
    <w:basedOn w:val="Normal"/>
    <w:rsid w:val="000218A3"/>
    <w:rPr>
      <w:rFonts w:eastAsia="Times New Roman" w:cs="Times New Roman"/>
      <w:sz w:val="18"/>
      <w:szCs w:val="20"/>
      <w:lang w:val="es-ES_tradnl" w:eastAsia="es-ES"/>
    </w:rPr>
  </w:style>
  <w:style w:type="paragraph" w:customStyle="1" w:styleId="TITULO">
    <w:name w:val="TITULO"/>
    <w:basedOn w:val="Ttulo1"/>
    <w:next w:val="Normal"/>
    <w:rsid w:val="000218A3"/>
    <w:pPr>
      <w:jc w:val="center"/>
    </w:pPr>
    <w:rPr>
      <w:rFonts w:ascii="Helvetica" w:hAnsi="Helvetica"/>
      <w:caps/>
      <w:color w:val="000000"/>
      <w:sz w:val="28"/>
      <w:szCs w:val="20"/>
    </w:rPr>
  </w:style>
  <w:style w:type="paragraph" w:customStyle="1" w:styleId="Textoindependiente21">
    <w:name w:val="Texto independiente 21"/>
    <w:basedOn w:val="Ttulo2"/>
    <w:next w:val="Normal"/>
    <w:rsid w:val="000218A3"/>
    <w:pPr>
      <w:keepLines w:val="0"/>
      <w:numPr>
        <w:numId w:val="8"/>
      </w:numPr>
      <w:tabs>
        <w:tab w:val="clear" w:pos="576"/>
        <w:tab w:val="num" w:pos="432"/>
      </w:tabs>
      <w:ind w:left="432" w:right="567" w:hanging="432"/>
    </w:pPr>
    <w:rPr>
      <w:rFonts w:ascii="Helvetica" w:hAnsi="Helvetica"/>
      <w:u w:val="single"/>
    </w:rPr>
  </w:style>
  <w:style w:type="paragraph" w:customStyle="1" w:styleId="Subcapitulo2">
    <w:name w:val="Subcapitulo 2"/>
    <w:basedOn w:val="Normal"/>
    <w:rsid w:val="000218A3"/>
    <w:pPr>
      <w:keepLines/>
      <w:numPr>
        <w:ilvl w:val="2"/>
        <w:numId w:val="7"/>
      </w:numPr>
    </w:pPr>
    <w:rPr>
      <w:rFonts w:eastAsia="Times New Roman" w:cs="Times New Roman"/>
      <w:szCs w:val="20"/>
      <w:lang w:eastAsia="es-ES"/>
    </w:rPr>
  </w:style>
  <w:style w:type="paragraph" w:customStyle="1" w:styleId="Subcapitulo3">
    <w:name w:val="Subcapitulo 3"/>
    <w:basedOn w:val="Normal"/>
    <w:rsid w:val="000218A3"/>
    <w:pPr>
      <w:keepLines/>
    </w:pPr>
    <w:rPr>
      <w:rFonts w:eastAsia="Times New Roman" w:cs="Times New Roman"/>
      <w:szCs w:val="20"/>
      <w:lang w:eastAsia="es-ES"/>
    </w:rPr>
  </w:style>
  <w:style w:type="paragraph" w:customStyle="1" w:styleId="Estilo2">
    <w:name w:val="Estilo2"/>
    <w:basedOn w:val="Ttulo2"/>
    <w:next w:val="Normal"/>
    <w:autoRedefine/>
    <w:rsid w:val="000218A3"/>
    <w:pPr>
      <w:tabs>
        <w:tab w:val="num" w:pos="576"/>
      </w:tabs>
      <w:ind w:left="576" w:hanging="576"/>
    </w:pPr>
    <w:rPr>
      <w:i/>
    </w:rPr>
  </w:style>
  <w:style w:type="paragraph" w:customStyle="1" w:styleId="Estilo3">
    <w:name w:val="Estilo3"/>
    <w:basedOn w:val="Ttulo3"/>
    <w:next w:val="Normal"/>
    <w:autoRedefine/>
    <w:rsid w:val="000218A3"/>
    <w:rPr>
      <w:i/>
    </w:rPr>
  </w:style>
  <w:style w:type="paragraph" w:customStyle="1" w:styleId="1TEXTO">
    <w:name w:val="1. TEXTO"/>
    <w:basedOn w:val="Normal"/>
    <w:rsid w:val="000218A3"/>
    <w:pPr>
      <w:keepLines/>
      <w:spacing w:before="100" w:after="100"/>
      <w:ind w:left="284" w:right="-7"/>
    </w:pPr>
    <w:rPr>
      <w:rFonts w:eastAsia="Times New Roman" w:cs="Times New Roman"/>
      <w:szCs w:val="20"/>
      <w:lang w:val="es-ES_tradnl" w:eastAsia="es-ES"/>
    </w:rPr>
  </w:style>
  <w:style w:type="paragraph" w:customStyle="1" w:styleId="Punto">
    <w:name w:val="Punto"/>
    <w:basedOn w:val="Normal"/>
    <w:rsid w:val="000218A3"/>
    <w:pPr>
      <w:overflowPunct w:val="0"/>
      <w:autoSpaceDE w:val="0"/>
      <w:autoSpaceDN w:val="0"/>
      <w:adjustRightInd w:val="0"/>
      <w:ind w:left="851" w:hanging="284"/>
      <w:textAlignment w:val="baseline"/>
    </w:pPr>
    <w:rPr>
      <w:rFonts w:ascii="Helvetica" w:eastAsia="Times New Roman" w:hAnsi="Helvetica" w:cs="Times New Roman"/>
      <w:color w:val="000000"/>
      <w:sz w:val="24"/>
      <w:szCs w:val="20"/>
      <w:lang w:val="es-ES_tradnl" w:eastAsia="es-ES"/>
    </w:rPr>
  </w:style>
  <w:style w:type="paragraph" w:customStyle="1" w:styleId="Ttulo10">
    <w:name w:val="Título 1 +"/>
    <w:basedOn w:val="Ttulo1"/>
    <w:rsid w:val="000218A3"/>
    <w:rPr>
      <w:caps/>
    </w:rPr>
  </w:style>
  <w:style w:type="paragraph" w:customStyle="1" w:styleId="Ttulo113pt">
    <w:name w:val="Título 1 +  13 pt"/>
    <w:basedOn w:val="Ttulo10"/>
    <w:rsid w:val="000218A3"/>
    <w:rPr>
      <w:sz w:val="26"/>
      <w:szCs w:val="26"/>
    </w:rPr>
  </w:style>
  <w:style w:type="paragraph" w:customStyle="1" w:styleId="Ttulo113pt0">
    <w:name w:val="Título 1 + 13 pt"/>
    <w:basedOn w:val="Ttulo113pt"/>
    <w:rsid w:val="000218A3"/>
  </w:style>
  <w:style w:type="paragraph" w:customStyle="1" w:styleId="EstiloMIGSALJU1">
    <w:name w:val="Estilo MIGSALJU 1"/>
    <w:basedOn w:val="Ttulo2"/>
    <w:next w:val="Ttulo3"/>
    <w:rsid w:val="000218A3"/>
    <w:rPr>
      <w:i/>
      <w:caps/>
    </w:rPr>
  </w:style>
  <w:style w:type="paragraph" w:styleId="Saludo">
    <w:name w:val="Salutation"/>
    <w:basedOn w:val="Normal"/>
    <w:next w:val="Normal"/>
    <w:link w:val="SaludoCar"/>
    <w:rsid w:val="000218A3"/>
    <w:pPr>
      <w:keepLines/>
    </w:pPr>
    <w:rPr>
      <w:rFonts w:eastAsia="Times New Roman" w:cs="Times New Roman"/>
      <w:szCs w:val="20"/>
      <w:lang w:eastAsia="es-ES"/>
    </w:rPr>
  </w:style>
  <w:style w:type="character" w:customStyle="1" w:styleId="SaludoCar">
    <w:name w:val="Saludo Car"/>
    <w:basedOn w:val="Fuentedeprrafopredeter"/>
    <w:link w:val="Saludo"/>
    <w:rsid w:val="000218A3"/>
    <w:rPr>
      <w:rFonts w:ascii="Arial" w:eastAsia="Times New Roman" w:hAnsi="Arial" w:cs="Times New Roman"/>
      <w:sz w:val="21"/>
      <w:szCs w:val="20"/>
      <w:lang w:eastAsia="es-ES"/>
    </w:rPr>
  </w:style>
  <w:style w:type="paragraph" w:customStyle="1" w:styleId="Infodocumentosadjuntos">
    <w:name w:val="Info documentos adjuntos"/>
    <w:basedOn w:val="Normal"/>
    <w:rsid w:val="000218A3"/>
    <w:pPr>
      <w:keepLines/>
    </w:pPr>
    <w:rPr>
      <w:rFonts w:eastAsia="Times New Roman" w:cs="Times New Roman"/>
      <w:szCs w:val="20"/>
      <w:lang w:eastAsia="es-ES"/>
    </w:rPr>
  </w:style>
  <w:style w:type="paragraph" w:styleId="Textoindependienteprimerasangra2">
    <w:name w:val="Body Text First Indent 2"/>
    <w:basedOn w:val="Sangradetextonormal"/>
    <w:link w:val="Textoindependienteprimerasangra2Car"/>
    <w:rsid w:val="000218A3"/>
    <w:pPr>
      <w:keepLines/>
      <w:ind w:firstLine="210"/>
    </w:pPr>
    <w:rPr>
      <w:sz w:val="22"/>
      <w:szCs w:val="20"/>
    </w:rPr>
  </w:style>
  <w:style w:type="character" w:customStyle="1" w:styleId="Textoindependienteprimerasangra2Car">
    <w:name w:val="Texto independiente primera sangría 2 Car"/>
    <w:basedOn w:val="SangradetextonormalCar"/>
    <w:link w:val="Textoindependienteprimerasangra2"/>
    <w:rsid w:val="000218A3"/>
    <w:rPr>
      <w:rFonts w:ascii="Arial" w:eastAsia="Times New Roman" w:hAnsi="Arial" w:cs="Times New Roman"/>
      <w:sz w:val="24"/>
      <w:szCs w:val="20"/>
      <w:lang w:eastAsia="es-ES"/>
    </w:rPr>
  </w:style>
  <w:style w:type="paragraph" w:styleId="Prrafodelista">
    <w:name w:val="List Paragraph"/>
    <w:basedOn w:val="Normal"/>
    <w:link w:val="PrrafodelistaCar"/>
    <w:uiPriority w:val="34"/>
    <w:qFormat/>
    <w:rsid w:val="000218A3"/>
    <w:pPr>
      <w:ind w:left="720"/>
      <w:contextualSpacing/>
    </w:pPr>
  </w:style>
  <w:style w:type="paragraph" w:styleId="Revisin">
    <w:name w:val="Revision"/>
    <w:hidden/>
    <w:uiPriority w:val="99"/>
    <w:semiHidden/>
    <w:rsid w:val="000218A3"/>
    <w:pPr>
      <w:spacing w:after="0" w:line="240" w:lineRule="auto"/>
    </w:pPr>
    <w:rPr>
      <w:rFonts w:ascii="Arial" w:eastAsia="Times New Roman" w:hAnsi="Arial" w:cs="Times New Roman"/>
      <w:sz w:val="24"/>
      <w:szCs w:val="24"/>
      <w:lang w:eastAsia="es-ES"/>
    </w:rPr>
  </w:style>
  <w:style w:type="character" w:customStyle="1" w:styleId="hl">
    <w:name w:val="hl"/>
    <w:basedOn w:val="Fuentedeprrafopredeter"/>
    <w:rsid w:val="000218A3"/>
  </w:style>
  <w:style w:type="character" w:styleId="Hipervnculovisitado">
    <w:name w:val="FollowedHyperlink"/>
    <w:basedOn w:val="Fuentedeprrafopredeter"/>
    <w:uiPriority w:val="99"/>
    <w:semiHidden/>
    <w:unhideWhenUsed/>
    <w:rsid w:val="000218A3"/>
    <w:rPr>
      <w:color w:val="954F72" w:themeColor="followedHyperlink"/>
      <w:u w:val="single"/>
    </w:rPr>
  </w:style>
  <w:style w:type="paragraph" w:customStyle="1" w:styleId="parrafo2">
    <w:name w:val="parrafo_2"/>
    <w:basedOn w:val="Normal"/>
    <w:rsid w:val="000218A3"/>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parrafo">
    <w:name w:val="parrafo"/>
    <w:basedOn w:val="Normal"/>
    <w:rsid w:val="000218A3"/>
    <w:pPr>
      <w:spacing w:before="100" w:beforeAutospacing="1" w:after="100" w:afterAutospacing="1"/>
    </w:pPr>
    <w:rPr>
      <w:rFonts w:ascii="Times New Roman" w:eastAsia="Times New Roman" w:hAnsi="Times New Roman" w:cs="Times New Roman"/>
      <w:sz w:val="24"/>
      <w:szCs w:val="24"/>
      <w:lang w:eastAsia="es-ES"/>
    </w:rPr>
  </w:style>
  <w:style w:type="paragraph" w:styleId="Descripcin">
    <w:name w:val="caption"/>
    <w:basedOn w:val="Normal"/>
    <w:next w:val="Normal"/>
    <w:uiPriority w:val="35"/>
    <w:semiHidden/>
    <w:unhideWhenUsed/>
    <w:qFormat/>
    <w:rsid w:val="000218A3"/>
    <w:rPr>
      <w:b/>
      <w:bCs/>
      <w:smallCaps/>
      <w:color w:val="595959" w:themeColor="text1" w:themeTint="A6"/>
    </w:rPr>
  </w:style>
  <w:style w:type="character" w:styleId="Textoennegrita">
    <w:name w:val="Strong"/>
    <w:basedOn w:val="Fuentedeprrafopredeter"/>
    <w:uiPriority w:val="22"/>
    <w:qFormat/>
    <w:rsid w:val="000218A3"/>
    <w:rPr>
      <w:b/>
      <w:bCs/>
    </w:rPr>
  </w:style>
  <w:style w:type="character" w:styleId="nfasis">
    <w:name w:val="Emphasis"/>
    <w:basedOn w:val="Fuentedeprrafopredeter"/>
    <w:uiPriority w:val="20"/>
    <w:qFormat/>
    <w:rsid w:val="000218A3"/>
    <w:rPr>
      <w:i/>
      <w:iCs/>
      <w:color w:val="70AD47" w:themeColor="accent6"/>
    </w:rPr>
  </w:style>
  <w:style w:type="paragraph" w:styleId="Sinespaciado">
    <w:name w:val="No Spacing"/>
    <w:uiPriority w:val="1"/>
    <w:qFormat/>
    <w:rsid w:val="000218A3"/>
    <w:pPr>
      <w:spacing w:after="0" w:line="240" w:lineRule="auto"/>
    </w:pPr>
    <w:rPr>
      <w:rFonts w:eastAsiaTheme="minorEastAsia"/>
      <w:sz w:val="21"/>
      <w:szCs w:val="21"/>
    </w:rPr>
  </w:style>
  <w:style w:type="paragraph" w:styleId="Cita">
    <w:name w:val="Quote"/>
    <w:basedOn w:val="Normal"/>
    <w:next w:val="Normal"/>
    <w:link w:val="CitaCar"/>
    <w:uiPriority w:val="29"/>
    <w:qFormat/>
    <w:rsid w:val="000218A3"/>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0218A3"/>
    <w:rPr>
      <w:rFonts w:eastAsiaTheme="minorEastAsia"/>
      <w:i/>
      <w:iCs/>
      <w:color w:val="262626" w:themeColor="text1" w:themeTint="D9"/>
      <w:sz w:val="21"/>
      <w:szCs w:val="21"/>
    </w:rPr>
  </w:style>
  <w:style w:type="paragraph" w:styleId="Citadestacada">
    <w:name w:val="Intense Quote"/>
    <w:basedOn w:val="Normal"/>
    <w:next w:val="Normal"/>
    <w:link w:val="CitadestacadaCar"/>
    <w:uiPriority w:val="30"/>
    <w:qFormat/>
    <w:rsid w:val="000218A3"/>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0218A3"/>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0218A3"/>
    <w:rPr>
      <w:i/>
      <w:iCs/>
    </w:rPr>
  </w:style>
  <w:style w:type="character" w:styleId="nfasisintenso">
    <w:name w:val="Intense Emphasis"/>
    <w:basedOn w:val="Fuentedeprrafopredeter"/>
    <w:uiPriority w:val="21"/>
    <w:qFormat/>
    <w:rsid w:val="000218A3"/>
    <w:rPr>
      <w:b/>
      <w:bCs/>
      <w:i/>
      <w:iCs/>
    </w:rPr>
  </w:style>
  <w:style w:type="character" w:styleId="Referenciasutil">
    <w:name w:val="Subtle Reference"/>
    <w:basedOn w:val="Fuentedeprrafopredeter"/>
    <w:uiPriority w:val="31"/>
    <w:qFormat/>
    <w:rsid w:val="000218A3"/>
    <w:rPr>
      <w:smallCaps/>
      <w:color w:val="595959" w:themeColor="text1" w:themeTint="A6"/>
    </w:rPr>
  </w:style>
  <w:style w:type="character" w:styleId="Referenciaintensa">
    <w:name w:val="Intense Reference"/>
    <w:basedOn w:val="Fuentedeprrafopredeter"/>
    <w:uiPriority w:val="32"/>
    <w:qFormat/>
    <w:rsid w:val="000218A3"/>
    <w:rPr>
      <w:b/>
      <w:bCs/>
      <w:smallCaps/>
      <w:color w:val="70AD47" w:themeColor="accent6"/>
    </w:rPr>
  </w:style>
  <w:style w:type="character" w:styleId="Ttulodellibro">
    <w:name w:val="Book Title"/>
    <w:basedOn w:val="Fuentedeprrafopredeter"/>
    <w:uiPriority w:val="33"/>
    <w:qFormat/>
    <w:rsid w:val="000218A3"/>
    <w:rPr>
      <w:b/>
      <w:bCs/>
      <w:caps w:val="0"/>
      <w:smallCaps/>
      <w:spacing w:val="7"/>
      <w:sz w:val="21"/>
      <w:szCs w:val="21"/>
    </w:rPr>
  </w:style>
  <w:style w:type="paragraph" w:styleId="TtuloTDC">
    <w:name w:val="TOC Heading"/>
    <w:basedOn w:val="Ttulo1"/>
    <w:next w:val="Normal"/>
    <w:uiPriority w:val="39"/>
    <w:semiHidden/>
    <w:unhideWhenUsed/>
    <w:qFormat/>
    <w:rsid w:val="000218A3"/>
    <w:pPr>
      <w:outlineLvl w:val="9"/>
    </w:pPr>
  </w:style>
  <w:style w:type="character" w:customStyle="1" w:styleId="PrrafodelistaCar">
    <w:name w:val="Párrafo de lista Car"/>
    <w:link w:val="Prrafodelista"/>
    <w:uiPriority w:val="34"/>
    <w:rsid w:val="000218A3"/>
    <w:rPr>
      <w:rFonts w:eastAsiaTheme="minorEastAsia"/>
      <w:sz w:val="21"/>
      <w:szCs w:val="21"/>
    </w:rPr>
  </w:style>
  <w:style w:type="paragraph" w:customStyle="1" w:styleId="TextonormalREE">
    <w:name w:val="Texto normal REE"/>
    <w:basedOn w:val="Normal"/>
    <w:qFormat/>
    <w:rsid w:val="000218A3"/>
    <w:pPr>
      <w:spacing w:before="100" w:after="100"/>
    </w:pPr>
    <w:rPr>
      <w:rFonts w:ascii="Calibri" w:eastAsia="Times New Roman" w:hAnsi="Calibri" w:cs="Times New Roman"/>
      <w:szCs w:val="20"/>
      <w:lang w:eastAsia="es-ES"/>
    </w:rPr>
  </w:style>
  <w:style w:type="paragraph" w:customStyle="1" w:styleId="Pa6">
    <w:name w:val="Pa6"/>
    <w:basedOn w:val="Default"/>
    <w:next w:val="Default"/>
    <w:uiPriority w:val="99"/>
    <w:rsid w:val="00F96AC6"/>
    <w:pPr>
      <w:widowControl/>
      <w:spacing w:line="201" w:lineRule="atLeast"/>
    </w:pPr>
    <w:rPr>
      <w:rFonts w:eastAsiaTheme="minorHAnsi"/>
      <w:color w:val="auto"/>
      <w:lang w:eastAsia="en-US"/>
    </w:rPr>
  </w:style>
  <w:style w:type="paragraph" w:customStyle="1" w:styleId="Pa9">
    <w:name w:val="Pa9"/>
    <w:basedOn w:val="Default"/>
    <w:next w:val="Default"/>
    <w:uiPriority w:val="99"/>
    <w:rsid w:val="00F96AC6"/>
    <w:pPr>
      <w:widowControl/>
      <w:spacing w:line="201" w:lineRule="atLeast"/>
    </w:pPr>
    <w:rPr>
      <w:rFonts w:eastAsiaTheme="minorHAnsi"/>
      <w:color w:val="auto"/>
      <w:lang w:eastAsia="en-US"/>
    </w:rPr>
  </w:style>
  <w:style w:type="paragraph" w:customStyle="1" w:styleId="Pa19">
    <w:name w:val="Pa19"/>
    <w:basedOn w:val="Default"/>
    <w:next w:val="Default"/>
    <w:uiPriority w:val="99"/>
    <w:rsid w:val="00F96AC6"/>
    <w:pPr>
      <w:widowControl/>
      <w:spacing w:line="201" w:lineRule="atLeast"/>
    </w:pPr>
    <w:rPr>
      <w:rFonts w:eastAsiaTheme="minorHAnsi"/>
      <w:color w:val="auto"/>
      <w:lang w:eastAsia="en-US"/>
    </w:rPr>
  </w:style>
  <w:style w:type="paragraph" w:customStyle="1" w:styleId="TextoBolo">
    <w:name w:val="Texto Bolo"/>
    <w:basedOn w:val="Prrafodelista"/>
    <w:qFormat/>
    <w:rsid w:val="00CA741D"/>
    <w:pPr>
      <w:widowControl w:val="0"/>
      <w:numPr>
        <w:numId w:val="12"/>
      </w:numPr>
      <w:contextualSpacing w:val="0"/>
    </w:pPr>
    <w:rPr>
      <w:shd w:val="clear" w:color="auto" w:fill="auto"/>
    </w:rPr>
  </w:style>
  <w:style w:type="character" w:customStyle="1" w:styleId="normaltextrun">
    <w:name w:val="normaltextrun"/>
    <w:basedOn w:val="Fuentedeprrafopredeter"/>
    <w:rsid w:val="00CA741D"/>
  </w:style>
  <w:style w:type="paragraph" w:customStyle="1" w:styleId="paragraph">
    <w:name w:val="paragraph"/>
    <w:basedOn w:val="Normal"/>
    <w:uiPriority w:val="99"/>
    <w:rsid w:val="005D2511"/>
    <w:pPr>
      <w:spacing w:before="100" w:beforeAutospacing="1" w:after="100" w:afterAutospacing="1"/>
      <w:jc w:val="left"/>
    </w:pPr>
    <w:rPr>
      <w:rFonts w:ascii="Times New Roman" w:eastAsia="Times New Roman" w:hAnsi="Times New Roman" w:cs="Times New Roman"/>
      <w:sz w:val="24"/>
      <w:szCs w:val="24"/>
      <w:shd w:val="clear" w:color="auto" w:fill="auto"/>
      <w:lang w:eastAsia="es-ES"/>
    </w:rPr>
  </w:style>
  <w:style w:type="character" w:customStyle="1" w:styleId="findhit">
    <w:name w:val="findhit"/>
    <w:basedOn w:val="Fuentedeprrafopredeter"/>
    <w:rsid w:val="005D2511"/>
  </w:style>
  <w:style w:type="character" w:customStyle="1" w:styleId="eop">
    <w:name w:val="eop"/>
    <w:basedOn w:val="Fuentedeprrafopredeter"/>
    <w:rsid w:val="005D2511"/>
  </w:style>
  <w:style w:type="character" w:customStyle="1" w:styleId="spellingerror">
    <w:name w:val="spellingerror"/>
    <w:basedOn w:val="Fuentedeprrafopredeter"/>
    <w:rsid w:val="00325A19"/>
  </w:style>
  <w:style w:type="paragraph" w:customStyle="1" w:styleId="Textonormal">
    <w:name w:val="Texto normal"/>
    <w:basedOn w:val="Normal"/>
    <w:link w:val="TextonormalCar"/>
    <w:qFormat/>
    <w:rsid w:val="002C1A15"/>
    <w:pPr>
      <w:spacing w:before="0" w:after="100" w:line="260" w:lineRule="exact"/>
    </w:pPr>
    <w:rPr>
      <w:rFonts w:ascii="Barlow Semi Condensed" w:eastAsia="Times New Roman" w:hAnsi="Barlow Semi Condensed" w:cs="Times New Roman"/>
      <w:szCs w:val="20"/>
      <w:shd w:val="clear" w:color="auto" w:fill="auto"/>
      <w:lang w:val="es-ES_tradnl" w:eastAsia="es-ES"/>
    </w:rPr>
  </w:style>
  <w:style w:type="character" w:customStyle="1" w:styleId="TextonormalCar">
    <w:name w:val="Texto normal Car"/>
    <w:basedOn w:val="Fuentedeprrafopredeter"/>
    <w:link w:val="Textonormal"/>
    <w:rsid w:val="002C1A15"/>
    <w:rPr>
      <w:rFonts w:ascii="Barlow Semi Condensed" w:eastAsia="Times New Roman" w:hAnsi="Barlow Semi Condensed" w:cs="Times New Roman"/>
      <w:szCs w:val="20"/>
      <w:lang w:val="es-ES_tradnl" w:eastAsia="es-ES"/>
    </w:rPr>
  </w:style>
  <w:style w:type="character" w:styleId="Mencionar">
    <w:name w:val="Mention"/>
    <w:basedOn w:val="Fuentedeprrafopredeter"/>
    <w:uiPriority w:val="99"/>
    <w:unhideWhenUsed/>
    <w:rsid w:val="00D408C8"/>
    <w:rPr>
      <w:color w:val="2B579A"/>
      <w:shd w:val="clear" w:color="auto" w:fill="E6E6E6"/>
    </w:rPr>
  </w:style>
  <w:style w:type="character" w:styleId="Mencinsinresolver">
    <w:name w:val="Unresolved Mention"/>
    <w:basedOn w:val="Fuentedeprrafopredeter"/>
    <w:uiPriority w:val="99"/>
    <w:unhideWhenUsed/>
    <w:rsid w:val="00346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8960">
      <w:bodyDiv w:val="1"/>
      <w:marLeft w:val="0"/>
      <w:marRight w:val="0"/>
      <w:marTop w:val="0"/>
      <w:marBottom w:val="0"/>
      <w:divBdr>
        <w:top w:val="none" w:sz="0" w:space="0" w:color="auto"/>
        <w:left w:val="none" w:sz="0" w:space="0" w:color="auto"/>
        <w:bottom w:val="none" w:sz="0" w:space="0" w:color="auto"/>
        <w:right w:val="none" w:sz="0" w:space="0" w:color="auto"/>
      </w:divBdr>
    </w:div>
    <w:div w:id="352457493">
      <w:bodyDiv w:val="1"/>
      <w:marLeft w:val="0"/>
      <w:marRight w:val="0"/>
      <w:marTop w:val="0"/>
      <w:marBottom w:val="0"/>
      <w:divBdr>
        <w:top w:val="none" w:sz="0" w:space="0" w:color="auto"/>
        <w:left w:val="none" w:sz="0" w:space="0" w:color="auto"/>
        <w:bottom w:val="none" w:sz="0" w:space="0" w:color="auto"/>
        <w:right w:val="none" w:sz="0" w:space="0" w:color="auto"/>
      </w:divBdr>
    </w:div>
    <w:div w:id="462118628">
      <w:bodyDiv w:val="1"/>
      <w:marLeft w:val="0"/>
      <w:marRight w:val="0"/>
      <w:marTop w:val="0"/>
      <w:marBottom w:val="0"/>
      <w:divBdr>
        <w:top w:val="none" w:sz="0" w:space="0" w:color="auto"/>
        <w:left w:val="none" w:sz="0" w:space="0" w:color="auto"/>
        <w:bottom w:val="none" w:sz="0" w:space="0" w:color="auto"/>
        <w:right w:val="none" w:sz="0" w:space="0" w:color="auto"/>
      </w:divBdr>
      <w:divsChild>
        <w:div w:id="27218404">
          <w:marLeft w:val="547"/>
          <w:marRight w:val="0"/>
          <w:marTop w:val="0"/>
          <w:marBottom w:val="0"/>
          <w:divBdr>
            <w:top w:val="none" w:sz="0" w:space="0" w:color="auto"/>
            <w:left w:val="none" w:sz="0" w:space="0" w:color="auto"/>
            <w:bottom w:val="none" w:sz="0" w:space="0" w:color="auto"/>
            <w:right w:val="none" w:sz="0" w:space="0" w:color="auto"/>
          </w:divBdr>
        </w:div>
        <w:div w:id="552304581">
          <w:marLeft w:val="547"/>
          <w:marRight w:val="0"/>
          <w:marTop w:val="0"/>
          <w:marBottom w:val="0"/>
          <w:divBdr>
            <w:top w:val="none" w:sz="0" w:space="0" w:color="auto"/>
            <w:left w:val="none" w:sz="0" w:space="0" w:color="auto"/>
            <w:bottom w:val="none" w:sz="0" w:space="0" w:color="auto"/>
            <w:right w:val="none" w:sz="0" w:space="0" w:color="auto"/>
          </w:divBdr>
        </w:div>
        <w:div w:id="670135631">
          <w:marLeft w:val="547"/>
          <w:marRight w:val="0"/>
          <w:marTop w:val="0"/>
          <w:marBottom w:val="0"/>
          <w:divBdr>
            <w:top w:val="none" w:sz="0" w:space="0" w:color="auto"/>
            <w:left w:val="none" w:sz="0" w:space="0" w:color="auto"/>
            <w:bottom w:val="none" w:sz="0" w:space="0" w:color="auto"/>
            <w:right w:val="none" w:sz="0" w:space="0" w:color="auto"/>
          </w:divBdr>
        </w:div>
        <w:div w:id="739836955">
          <w:marLeft w:val="547"/>
          <w:marRight w:val="0"/>
          <w:marTop w:val="0"/>
          <w:marBottom w:val="0"/>
          <w:divBdr>
            <w:top w:val="none" w:sz="0" w:space="0" w:color="auto"/>
            <w:left w:val="none" w:sz="0" w:space="0" w:color="auto"/>
            <w:bottom w:val="none" w:sz="0" w:space="0" w:color="auto"/>
            <w:right w:val="none" w:sz="0" w:space="0" w:color="auto"/>
          </w:divBdr>
        </w:div>
        <w:div w:id="1491023355">
          <w:marLeft w:val="547"/>
          <w:marRight w:val="0"/>
          <w:marTop w:val="0"/>
          <w:marBottom w:val="0"/>
          <w:divBdr>
            <w:top w:val="none" w:sz="0" w:space="0" w:color="auto"/>
            <w:left w:val="none" w:sz="0" w:space="0" w:color="auto"/>
            <w:bottom w:val="none" w:sz="0" w:space="0" w:color="auto"/>
            <w:right w:val="none" w:sz="0" w:space="0" w:color="auto"/>
          </w:divBdr>
        </w:div>
      </w:divsChild>
    </w:div>
    <w:div w:id="998193193">
      <w:bodyDiv w:val="1"/>
      <w:marLeft w:val="0"/>
      <w:marRight w:val="0"/>
      <w:marTop w:val="0"/>
      <w:marBottom w:val="0"/>
      <w:divBdr>
        <w:top w:val="none" w:sz="0" w:space="0" w:color="auto"/>
        <w:left w:val="none" w:sz="0" w:space="0" w:color="auto"/>
        <w:bottom w:val="none" w:sz="0" w:space="0" w:color="auto"/>
        <w:right w:val="none" w:sz="0" w:space="0" w:color="auto"/>
      </w:divBdr>
      <w:divsChild>
        <w:div w:id="764110823">
          <w:marLeft w:val="547"/>
          <w:marRight w:val="0"/>
          <w:marTop w:val="0"/>
          <w:marBottom w:val="0"/>
          <w:divBdr>
            <w:top w:val="none" w:sz="0" w:space="0" w:color="auto"/>
            <w:left w:val="none" w:sz="0" w:space="0" w:color="auto"/>
            <w:bottom w:val="none" w:sz="0" w:space="0" w:color="auto"/>
            <w:right w:val="none" w:sz="0" w:space="0" w:color="auto"/>
          </w:divBdr>
        </w:div>
        <w:div w:id="1199660911">
          <w:marLeft w:val="547"/>
          <w:marRight w:val="0"/>
          <w:marTop w:val="0"/>
          <w:marBottom w:val="0"/>
          <w:divBdr>
            <w:top w:val="none" w:sz="0" w:space="0" w:color="auto"/>
            <w:left w:val="none" w:sz="0" w:space="0" w:color="auto"/>
            <w:bottom w:val="none" w:sz="0" w:space="0" w:color="auto"/>
            <w:right w:val="none" w:sz="0" w:space="0" w:color="auto"/>
          </w:divBdr>
        </w:div>
        <w:div w:id="1247419165">
          <w:marLeft w:val="547"/>
          <w:marRight w:val="0"/>
          <w:marTop w:val="0"/>
          <w:marBottom w:val="0"/>
          <w:divBdr>
            <w:top w:val="none" w:sz="0" w:space="0" w:color="auto"/>
            <w:left w:val="none" w:sz="0" w:space="0" w:color="auto"/>
            <w:bottom w:val="none" w:sz="0" w:space="0" w:color="auto"/>
            <w:right w:val="none" w:sz="0" w:space="0" w:color="auto"/>
          </w:divBdr>
        </w:div>
        <w:div w:id="1619948842">
          <w:marLeft w:val="547"/>
          <w:marRight w:val="0"/>
          <w:marTop w:val="0"/>
          <w:marBottom w:val="0"/>
          <w:divBdr>
            <w:top w:val="none" w:sz="0" w:space="0" w:color="auto"/>
            <w:left w:val="none" w:sz="0" w:space="0" w:color="auto"/>
            <w:bottom w:val="none" w:sz="0" w:space="0" w:color="auto"/>
            <w:right w:val="none" w:sz="0" w:space="0" w:color="auto"/>
          </w:divBdr>
        </w:div>
        <w:div w:id="1755197633">
          <w:marLeft w:val="547"/>
          <w:marRight w:val="0"/>
          <w:marTop w:val="0"/>
          <w:marBottom w:val="0"/>
          <w:divBdr>
            <w:top w:val="none" w:sz="0" w:space="0" w:color="auto"/>
            <w:left w:val="none" w:sz="0" w:space="0" w:color="auto"/>
            <w:bottom w:val="none" w:sz="0" w:space="0" w:color="auto"/>
            <w:right w:val="none" w:sz="0" w:space="0" w:color="auto"/>
          </w:divBdr>
        </w:div>
      </w:divsChild>
    </w:div>
    <w:div w:id="1332950959">
      <w:bodyDiv w:val="1"/>
      <w:marLeft w:val="0"/>
      <w:marRight w:val="0"/>
      <w:marTop w:val="0"/>
      <w:marBottom w:val="0"/>
      <w:divBdr>
        <w:top w:val="none" w:sz="0" w:space="0" w:color="auto"/>
        <w:left w:val="none" w:sz="0" w:space="0" w:color="auto"/>
        <w:bottom w:val="none" w:sz="0" w:space="0" w:color="auto"/>
        <w:right w:val="none" w:sz="0" w:space="0" w:color="auto"/>
      </w:divBdr>
    </w:div>
    <w:div w:id="1437870491">
      <w:bodyDiv w:val="1"/>
      <w:marLeft w:val="0"/>
      <w:marRight w:val="0"/>
      <w:marTop w:val="0"/>
      <w:marBottom w:val="0"/>
      <w:divBdr>
        <w:top w:val="none" w:sz="0" w:space="0" w:color="auto"/>
        <w:left w:val="none" w:sz="0" w:space="0" w:color="auto"/>
        <w:bottom w:val="none" w:sz="0" w:space="0" w:color="auto"/>
        <w:right w:val="none" w:sz="0" w:space="0" w:color="auto"/>
      </w:divBdr>
      <w:divsChild>
        <w:div w:id="1318725277">
          <w:marLeft w:val="0"/>
          <w:marRight w:val="0"/>
          <w:marTop w:val="0"/>
          <w:marBottom w:val="0"/>
          <w:divBdr>
            <w:top w:val="none" w:sz="0" w:space="0" w:color="auto"/>
            <w:left w:val="none" w:sz="0" w:space="0" w:color="auto"/>
            <w:bottom w:val="none" w:sz="0" w:space="0" w:color="auto"/>
            <w:right w:val="none" w:sz="0" w:space="0" w:color="auto"/>
          </w:divBdr>
        </w:div>
        <w:div w:id="2049185038">
          <w:marLeft w:val="0"/>
          <w:marRight w:val="0"/>
          <w:marTop w:val="0"/>
          <w:marBottom w:val="0"/>
          <w:divBdr>
            <w:top w:val="none" w:sz="0" w:space="0" w:color="auto"/>
            <w:left w:val="none" w:sz="0" w:space="0" w:color="auto"/>
            <w:bottom w:val="none" w:sz="0" w:space="0" w:color="auto"/>
            <w:right w:val="none" w:sz="0" w:space="0" w:color="auto"/>
          </w:divBdr>
        </w:div>
      </w:divsChild>
    </w:div>
    <w:div w:id="186000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946C-0F83-4F05-A02F-CF521467F1AE}">
  <ds:schemaRefs>
    <ds:schemaRef ds:uri="http://purl.org/dc/elements/1.1/"/>
    <ds:schemaRef ds:uri="4d18ede3-0a75-4f1a-a39f-f8278ea5c876"/>
    <ds:schemaRef ds:uri="http://schemas.microsoft.com/office/2006/documentManagement/types"/>
    <ds:schemaRef ds:uri="http://schemas.microsoft.com/office/infopath/2007/PartnerControls"/>
    <ds:schemaRef ds:uri="http://www.w3.org/XML/1998/namespace"/>
    <ds:schemaRef ds:uri="http://purl.org/dc/dcmitype/"/>
    <ds:schemaRef ds:uri="http://schemas.microsoft.com/office/2006/metadata/properties"/>
    <ds:schemaRef ds:uri="http://schemas.openxmlformats.org/package/2006/metadata/core-properties"/>
    <ds:schemaRef ds:uri="e4314e6d-e65a-44fa-94b8-69db2e788a13"/>
    <ds:schemaRef ds:uri="http://purl.org/dc/terms/"/>
  </ds:schemaRefs>
</ds:datastoreItem>
</file>

<file path=customXml/itemProps2.xml><?xml version="1.0" encoding="utf-8"?>
<ds:datastoreItem xmlns:ds="http://schemas.openxmlformats.org/officeDocument/2006/customXml" ds:itemID="{BB3D57EA-DD2E-4B01-902E-7E7B163D0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F054C1-E051-49F2-8E68-7AEB5D1325DE}">
  <ds:schemaRefs>
    <ds:schemaRef ds:uri="http://schemas.microsoft.com/sharepoint/v3/contenttype/forms"/>
  </ds:schemaRefs>
</ds:datastoreItem>
</file>

<file path=customXml/itemProps4.xml><?xml version="1.0" encoding="utf-8"?>
<ds:datastoreItem xmlns:ds="http://schemas.openxmlformats.org/officeDocument/2006/customXml" ds:itemID="{C426386C-71C4-4EB5-ACBB-1E69DF3C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8</Pages>
  <Words>3352</Words>
  <Characters>18439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PO-3.11-Sistema reducción automático potencia_CSnF_Hibridación</vt:lpstr>
    </vt:vector>
  </TitlesOfParts>
  <Company>SSCCMMM02</Company>
  <LinksUpToDate>false</LinksUpToDate>
  <CharactersWithSpaces>21748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PO-3.11-Sistema reducción automático potencia_CSnF_Hibridación</dc:title>
  <dc:subject/>
  <dc:creator>Red Eléctrica</dc:creator>
  <cp:keywords/>
  <cp:lastModifiedBy>Madrid Garcia, Ruben</cp:lastModifiedBy>
  <cp:revision>4</cp:revision>
  <dcterms:created xsi:type="dcterms:W3CDTF">2021-06-01T03:10:00Z</dcterms:created>
  <dcterms:modified xsi:type="dcterms:W3CDTF">2022-10-26T12:03:00Z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y fmtid="{D5CDD505-2E9C-101B-9397-08002B2CF9AE}" pid="3" name="MRDEtiquetas">
    <vt:lpwstr/>
  </property>
  <property fmtid="{D5CDD505-2E9C-101B-9397-08002B2CF9AE}" pid="4" name="MRDCategoria">
    <vt:lpwstr/>
  </property>
</Properties>
</file>